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583C5" w14:textId="77777777" w:rsidR="006722FB" w:rsidRPr="00D900C6" w:rsidRDefault="00D44FB8" w:rsidP="006722FB">
      <w:pPr>
        <w:pStyle w:val="Titel1"/>
        <w:rPr>
          <w:lang w:val="en-US"/>
        </w:rPr>
      </w:pPr>
      <w:r>
        <w:object w:dxaOrig="1440" w:dyaOrig="1440" w14:anchorId="4792FB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.85pt;margin-top:1.55pt;width:69.2pt;height:69.15pt;z-index:251658240;visibility:visible;mso-wrap-edited:f">
            <v:imagedata r:id="rId11" o:title="" croptop="1276f" cropbottom="1231f" cropleft="1365f" cropright="1183f"/>
            <w10:wrap type="square" side="right"/>
          </v:shape>
          <o:OLEObject Type="Embed" ProgID="Word.Picture.8" ShapeID="_x0000_s1026" DrawAspect="Content" ObjectID="_1778503435" r:id="rId12"/>
        </w:object>
      </w:r>
      <w:r w:rsidR="006722FB" w:rsidRPr="00D900C6">
        <w:rPr>
          <w:lang w:val="en-US"/>
        </w:rPr>
        <w:t xml:space="preserve">Quick Guide </w:t>
      </w:r>
    </w:p>
    <w:p w14:paraId="08FCEC5E" w14:textId="22C5B1D9" w:rsidR="00641C42" w:rsidRPr="00B4180D" w:rsidRDefault="00410CCD" w:rsidP="00320BCC">
      <w:pPr>
        <w:pStyle w:val="Titel1"/>
        <w:rPr>
          <w:lang w:val="en-US"/>
        </w:rPr>
      </w:pPr>
      <w:r w:rsidRPr="009C4C6E">
        <w:rPr>
          <w:lang w:val="en-US"/>
        </w:rPr>
        <w:t xml:space="preserve">Guideline of delivering </w:t>
      </w:r>
      <w:proofErr w:type="spellStart"/>
      <w:r w:rsidR="00F734AE">
        <w:rPr>
          <w:lang w:val="en-US"/>
        </w:rPr>
        <w:t>Pboxes</w:t>
      </w:r>
      <w:proofErr w:type="spellEnd"/>
      <w:r w:rsidR="00F734AE">
        <w:rPr>
          <w:lang w:val="en-US"/>
        </w:rPr>
        <w:t>, lids &amp; bricks</w:t>
      </w:r>
      <w:r w:rsidRPr="009C4C6E">
        <w:rPr>
          <w:lang w:val="en-US"/>
        </w:rPr>
        <w:t xml:space="preserve"> to LEGO</w:t>
      </w:r>
      <w:r w:rsidR="009C1218">
        <w:rPr>
          <w:lang w:val="en-US"/>
        </w:rPr>
        <w:t xml:space="preserve"> Operaciones</w:t>
      </w:r>
      <w:r w:rsidRPr="009C4C6E">
        <w:rPr>
          <w:lang w:val="en-US"/>
        </w:rPr>
        <w:t xml:space="preserve"> in Mexico from </w:t>
      </w:r>
      <w:r w:rsidR="00F734AE">
        <w:rPr>
          <w:lang w:val="en-US"/>
        </w:rPr>
        <w:t>Truvant US</w:t>
      </w:r>
      <w:r w:rsidRPr="009C4C6E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Pr="009C4C6E">
        <w:rPr>
          <w:lang w:val="en-US"/>
        </w:rPr>
        <w:t>using as INCOTERM FCA</w:t>
      </w:r>
    </w:p>
    <w:p w14:paraId="6A0496C8" w14:textId="77777777" w:rsidR="006722FB" w:rsidRDefault="00C45B8D" w:rsidP="006722FB">
      <w:pPr>
        <w:pStyle w:val="Ttulo1"/>
        <w:numPr>
          <w:ilvl w:val="0"/>
          <w:numId w:val="1"/>
        </w:numPr>
      </w:pPr>
      <w:bookmarkStart w:id="0" w:name="_Toc413130287"/>
      <w:bookmarkEnd w:id="0"/>
      <w:r>
        <w:t>Purpose</w:t>
      </w:r>
    </w:p>
    <w:p w14:paraId="4D195F2E" w14:textId="74F833B9" w:rsidR="00C45B8D" w:rsidRPr="00D73062" w:rsidRDefault="00410CCD" w:rsidP="0010611E">
      <w:pPr>
        <w:pStyle w:val="Textoindependiente"/>
        <w:jc w:val="both"/>
      </w:pPr>
      <w:r w:rsidRPr="00D73062">
        <w:t xml:space="preserve">The guideline purpose is to provide a quick explanation for </w:t>
      </w:r>
      <w:r w:rsidR="00F734AE" w:rsidRPr="00D73062">
        <w:t>Truvant US</w:t>
      </w:r>
      <w:r w:rsidRPr="00D73062">
        <w:t xml:space="preserve"> with the steps to follow in order have a smooth delivery of </w:t>
      </w:r>
      <w:proofErr w:type="spellStart"/>
      <w:r w:rsidR="00F734AE" w:rsidRPr="00D73062">
        <w:t>pboxes</w:t>
      </w:r>
      <w:proofErr w:type="spellEnd"/>
      <w:r w:rsidR="00F734AE" w:rsidRPr="00D73062">
        <w:t>, lids &amp; bricks</w:t>
      </w:r>
      <w:r w:rsidRPr="00D73062">
        <w:t xml:space="preserve">, as well as avoid delays and </w:t>
      </w:r>
      <w:r w:rsidR="00457C65" w:rsidRPr="00D73062">
        <w:t>bottlenecks</w:t>
      </w:r>
      <w:r w:rsidRPr="00D73062">
        <w:t xml:space="preserve"> in the process.</w:t>
      </w:r>
    </w:p>
    <w:p w14:paraId="00EEB70C" w14:textId="77777777" w:rsidR="00F734AE" w:rsidRPr="00D73062" w:rsidRDefault="00F734AE" w:rsidP="0010611E">
      <w:pPr>
        <w:pStyle w:val="Textoindependiente"/>
        <w:jc w:val="both"/>
      </w:pPr>
    </w:p>
    <w:p w14:paraId="61655075" w14:textId="6C6A3FA4" w:rsidR="00410CCD" w:rsidRPr="00D73062" w:rsidRDefault="00410CCD" w:rsidP="0010611E">
      <w:pPr>
        <w:pStyle w:val="Textoindependiente"/>
        <w:jc w:val="both"/>
      </w:pPr>
      <w:r w:rsidRPr="00D73062">
        <w:t xml:space="preserve">The scope is limited to </w:t>
      </w:r>
      <w:r w:rsidR="00F734AE" w:rsidRPr="00D73062">
        <w:t>Truvant US</w:t>
      </w:r>
      <w:r w:rsidRPr="00D73062">
        <w:t xml:space="preserve"> </w:t>
      </w:r>
      <w:r w:rsidRPr="00D73062">
        <w:rPr>
          <w:b/>
          <w:bCs/>
        </w:rPr>
        <w:t xml:space="preserve">shipping </w:t>
      </w:r>
      <w:r w:rsidR="00F734AE" w:rsidRPr="00D73062">
        <w:rPr>
          <w:b/>
          <w:bCs/>
        </w:rPr>
        <w:t>plastic reusable boxes, plastic reusable lids and bricks</w:t>
      </w:r>
      <w:r w:rsidR="00B51F82" w:rsidRPr="00D73062">
        <w:rPr>
          <w:b/>
          <w:bCs/>
        </w:rPr>
        <w:t xml:space="preserve"> using as INCOTERM FCA</w:t>
      </w:r>
      <w:r w:rsidR="00B51F82" w:rsidRPr="00D73062">
        <w:t xml:space="preserve"> </w:t>
      </w:r>
      <w:r w:rsidR="009C1218" w:rsidRPr="00D73062">
        <w:t>to LEGO Operaciones de Mexico, S.A. de C.V. known as LOM, which is the LEGO production site in Monterrey</w:t>
      </w:r>
      <w:r w:rsidR="00B51F82" w:rsidRPr="00D73062">
        <w:t>.</w:t>
      </w:r>
    </w:p>
    <w:p w14:paraId="7397A587" w14:textId="77777777" w:rsidR="00197C55" w:rsidRPr="00D73062" w:rsidRDefault="00197C55" w:rsidP="0010611E">
      <w:pPr>
        <w:pStyle w:val="Textoindependiente"/>
        <w:jc w:val="both"/>
      </w:pPr>
    </w:p>
    <w:p w14:paraId="71A96DD2" w14:textId="1BB61565" w:rsidR="00410CCD" w:rsidRPr="00D73062" w:rsidRDefault="00410CCD" w:rsidP="0010611E">
      <w:pPr>
        <w:pStyle w:val="Textoindependiente"/>
        <w:jc w:val="both"/>
      </w:pPr>
      <w:r w:rsidRPr="00D73062">
        <w:rPr>
          <w:b/>
          <w:u w:val="single"/>
        </w:rPr>
        <w:t>Out of scope</w:t>
      </w:r>
      <w:r w:rsidR="00197C55" w:rsidRPr="00D73062">
        <w:t>:</w:t>
      </w:r>
      <w:r w:rsidRPr="00D73062">
        <w:t xml:space="preserve"> intercompany shipments</w:t>
      </w:r>
      <w:r w:rsidR="009C1218" w:rsidRPr="00D73062">
        <w:t xml:space="preserve">, LEGO Mexico, S.A. de C.V. (sales office, LEGO employee shop &amp; LEGO Education), and to LEGO </w:t>
      </w:r>
      <w:proofErr w:type="spellStart"/>
      <w:r w:rsidR="009C1218" w:rsidRPr="00D73062">
        <w:t>Fundacion</w:t>
      </w:r>
      <w:proofErr w:type="spellEnd"/>
      <w:r w:rsidR="009C1218" w:rsidRPr="00D73062">
        <w:t>, AC.</w:t>
      </w:r>
    </w:p>
    <w:p w14:paraId="0BE703B5" w14:textId="305220C9" w:rsidR="00641C42" w:rsidRDefault="00C45B8D" w:rsidP="00410CCD">
      <w:pPr>
        <w:pStyle w:val="Ttulo1"/>
        <w:numPr>
          <w:ilvl w:val="0"/>
          <w:numId w:val="1"/>
        </w:numPr>
      </w:pPr>
      <w:r w:rsidRPr="00410CCD">
        <w:t>Proce</w:t>
      </w:r>
      <w:r w:rsidR="00410CCD">
        <w:t>dure</w:t>
      </w:r>
    </w:p>
    <w:p w14:paraId="59C08E98" w14:textId="4B2B3350" w:rsidR="00EC5B5A" w:rsidRPr="00EC5B5A" w:rsidRDefault="00EC5B5A" w:rsidP="00EC5B5A">
      <w:pPr>
        <w:rPr>
          <w:lang w:val="en-GB" w:eastAsia="da-DK"/>
        </w:rPr>
      </w:pPr>
    </w:p>
    <w:p w14:paraId="535C5296" w14:textId="17D92C1F" w:rsidR="00EC5B5A" w:rsidRPr="00EC5B5A" w:rsidRDefault="00EC5B5A" w:rsidP="00EC5B5A">
      <w:pPr>
        <w:rPr>
          <w:lang w:val="en-GB" w:eastAsia="da-DK"/>
        </w:rPr>
      </w:pPr>
    </w:p>
    <w:p w14:paraId="017E5CC2" w14:textId="67B93A7E" w:rsidR="00EC5B5A" w:rsidRPr="00EC5B5A" w:rsidRDefault="00EC5B5A" w:rsidP="00EC5B5A">
      <w:pPr>
        <w:rPr>
          <w:lang w:val="en-GB" w:eastAsia="da-DK"/>
        </w:rPr>
      </w:pPr>
    </w:p>
    <w:p w14:paraId="4805E092" w14:textId="24851C74" w:rsidR="00EC5B5A" w:rsidRPr="00EC5B5A" w:rsidRDefault="00EC5B5A" w:rsidP="00EC5B5A">
      <w:pPr>
        <w:rPr>
          <w:lang w:val="en-GB" w:eastAsia="da-DK"/>
        </w:rPr>
      </w:pPr>
    </w:p>
    <w:p w14:paraId="21A158B2" w14:textId="45D4743D" w:rsidR="00EC5B5A" w:rsidRPr="00EC5B5A" w:rsidRDefault="00EC5B5A" w:rsidP="00EC5B5A">
      <w:pPr>
        <w:rPr>
          <w:lang w:val="en-GB" w:eastAsia="da-DK"/>
        </w:rPr>
      </w:pPr>
    </w:p>
    <w:p w14:paraId="027C1E42" w14:textId="6EA17223" w:rsidR="00EC5B5A" w:rsidRPr="00EC5B5A" w:rsidRDefault="00EC5B5A" w:rsidP="00EC5B5A">
      <w:pPr>
        <w:rPr>
          <w:lang w:val="en-GB" w:eastAsia="da-DK"/>
        </w:rPr>
      </w:pPr>
    </w:p>
    <w:p w14:paraId="42A49058" w14:textId="3E425277" w:rsidR="00EC5B5A" w:rsidRPr="00EC5B5A" w:rsidRDefault="00EC5B5A" w:rsidP="00EC5B5A">
      <w:pPr>
        <w:rPr>
          <w:lang w:val="en-GB" w:eastAsia="da-DK"/>
        </w:rPr>
      </w:pPr>
    </w:p>
    <w:p w14:paraId="1162788C" w14:textId="09B75A1F" w:rsidR="00EC5B5A" w:rsidRPr="00EC5B5A" w:rsidRDefault="00EC5B5A" w:rsidP="00EC5B5A">
      <w:pPr>
        <w:rPr>
          <w:lang w:val="en-GB" w:eastAsia="da-DK"/>
        </w:rPr>
      </w:pPr>
    </w:p>
    <w:p w14:paraId="5A0900C5" w14:textId="266F7789" w:rsidR="00EC5B5A" w:rsidRPr="00EC5B5A" w:rsidRDefault="00EC5B5A" w:rsidP="00EC5B5A">
      <w:pPr>
        <w:rPr>
          <w:lang w:val="en-GB" w:eastAsia="da-DK"/>
        </w:rPr>
      </w:pPr>
    </w:p>
    <w:p w14:paraId="1D4980D0" w14:textId="27DF6E53" w:rsidR="00EC5B5A" w:rsidRPr="00EC5B5A" w:rsidRDefault="00EC5B5A" w:rsidP="00EC5B5A">
      <w:pPr>
        <w:rPr>
          <w:lang w:val="en-GB" w:eastAsia="da-DK"/>
        </w:rPr>
      </w:pPr>
    </w:p>
    <w:p w14:paraId="419839EC" w14:textId="07F2EF6D" w:rsidR="00EC5B5A" w:rsidRPr="00EC5B5A" w:rsidRDefault="00EC5B5A" w:rsidP="00EC5B5A">
      <w:pPr>
        <w:rPr>
          <w:lang w:val="en-GB" w:eastAsia="da-DK"/>
        </w:rPr>
      </w:pPr>
    </w:p>
    <w:p w14:paraId="0DD7D02A" w14:textId="2B598B23" w:rsidR="00EC5B5A" w:rsidRPr="00EC5B5A" w:rsidRDefault="00EC5B5A" w:rsidP="00EC5B5A">
      <w:pPr>
        <w:tabs>
          <w:tab w:val="left" w:pos="3004"/>
        </w:tabs>
        <w:rPr>
          <w:lang w:val="en-GB" w:eastAsia="da-DK"/>
        </w:rPr>
      </w:pPr>
      <w:r>
        <w:rPr>
          <w:lang w:val="en-GB" w:eastAsia="da-DK"/>
        </w:rPr>
        <w:tab/>
      </w:r>
    </w:p>
    <w:tbl>
      <w:tblPr>
        <w:tblpPr w:leftFromText="180" w:rightFromText="180" w:vertAnchor="text" w:tblpY="1"/>
        <w:tblOverlap w:val="never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710"/>
        <w:gridCol w:w="1710"/>
        <w:gridCol w:w="4590"/>
      </w:tblGrid>
      <w:tr w:rsidR="00410CCD" w:rsidRPr="00410CCD" w14:paraId="71E46F3C" w14:textId="77777777" w:rsidTr="00554636">
        <w:trPr>
          <w:trHeight w:val="350"/>
        </w:trPr>
        <w:tc>
          <w:tcPr>
            <w:tcW w:w="1615" w:type="dxa"/>
            <w:shd w:val="clear" w:color="auto" w:fill="auto"/>
          </w:tcPr>
          <w:p w14:paraId="3885F851" w14:textId="2CE5162D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lastRenderedPageBreak/>
              <w:t>Process</w:t>
            </w:r>
          </w:p>
        </w:tc>
        <w:tc>
          <w:tcPr>
            <w:tcW w:w="1710" w:type="dxa"/>
          </w:tcPr>
          <w:p w14:paraId="069412CC" w14:textId="77777777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t>Activity</w:t>
            </w:r>
          </w:p>
        </w:tc>
        <w:tc>
          <w:tcPr>
            <w:tcW w:w="1710" w:type="dxa"/>
          </w:tcPr>
          <w:p w14:paraId="79A1C7A4" w14:textId="77777777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t>Responsible</w:t>
            </w:r>
          </w:p>
        </w:tc>
        <w:tc>
          <w:tcPr>
            <w:tcW w:w="4590" w:type="dxa"/>
          </w:tcPr>
          <w:p w14:paraId="4E74CCDF" w14:textId="77777777" w:rsidR="00410CCD" w:rsidRPr="00410CCD" w:rsidRDefault="00410CCD" w:rsidP="00410CCD">
            <w:pPr>
              <w:pStyle w:val="Textoindependiente"/>
              <w:jc w:val="center"/>
              <w:rPr>
                <w:b/>
                <w:szCs w:val="22"/>
                <w:lang w:val="en-GB"/>
              </w:rPr>
            </w:pPr>
            <w:r w:rsidRPr="00410CCD">
              <w:rPr>
                <w:b/>
                <w:szCs w:val="22"/>
                <w:lang w:val="en-GB"/>
              </w:rPr>
              <w:t>Remarks</w:t>
            </w:r>
          </w:p>
        </w:tc>
      </w:tr>
      <w:tr w:rsidR="00F734AE" w:rsidRPr="00D73062" w14:paraId="30822EC5" w14:textId="77777777" w:rsidTr="00F734AE">
        <w:trPr>
          <w:trHeight w:val="2775"/>
        </w:trPr>
        <w:tc>
          <w:tcPr>
            <w:tcW w:w="1615" w:type="dxa"/>
            <w:shd w:val="clear" w:color="auto" w:fill="BFBFBF"/>
          </w:tcPr>
          <w:p w14:paraId="339CD0DD" w14:textId="1D09FC02" w:rsidR="00F734AE" w:rsidRPr="00D73062" w:rsidRDefault="00F734AE" w:rsidP="00410CCD">
            <w:pPr>
              <w:pStyle w:val="Textoindependiente"/>
              <w:rPr>
                <w:noProof/>
                <w:lang w:eastAsia="sv-SE"/>
              </w:rPr>
            </w:pPr>
            <w:r w:rsidRPr="00D73062">
              <w:rPr>
                <w:noProof/>
                <w:lang w:eastAsia="sv-SE"/>
              </w:rPr>
              <mc:AlternateContent>
                <mc:Choice Requires="wpg">
                  <w:drawing>
                    <wp:anchor distT="0" distB="0" distL="114300" distR="114300" simplePos="0" relativeHeight="251662341" behindDoc="0" locked="0" layoutInCell="1" allowOverlap="1" wp14:anchorId="2315A575" wp14:editId="24F78857">
                      <wp:simplePos x="0" y="0"/>
                      <wp:positionH relativeFrom="column">
                        <wp:posOffset>-861</wp:posOffset>
                      </wp:positionH>
                      <wp:positionV relativeFrom="paragraph">
                        <wp:posOffset>41427</wp:posOffset>
                      </wp:positionV>
                      <wp:extent cx="886351" cy="1654143"/>
                      <wp:effectExtent l="0" t="0" r="28575" b="60960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6351" cy="1654143"/>
                                <a:chOff x="-1" y="25375"/>
                                <a:chExt cx="1111348" cy="1068872"/>
                              </a:xfrm>
                            </wpg:grpSpPr>
                            <wps:wsp>
                              <wps:cNvPr id="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" y="25375"/>
                                  <a:ext cx="1111348" cy="7757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F6B968" w14:textId="77777777" w:rsidR="00F734AE" w:rsidRDefault="00F734AE" w:rsidP="00F734AE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</w:pPr>
                                    <w:r w:rsidRPr="00410CCD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  <w:t xml:space="preserve">Request </w:t>
                                    </w:r>
                                    <w:r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  <w:t>empty trailers</w:t>
                                    </w:r>
                                  </w:p>
                                  <w:p w14:paraId="093BDF3D" w14:textId="17A2E05C" w:rsidR="00F734AE" w:rsidRPr="00F734AE" w:rsidRDefault="00F734AE" w:rsidP="00F734AE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16"/>
                                        <w:szCs w:val="16"/>
                                      </w:rPr>
                                    </w:pPr>
                                    <w:r w:rsidRPr="00832406">
                                      <w:rPr>
                                        <w:rFonts w:ascii="LEGO Chalet 60" w:hAnsi="LEGO Chalet 60"/>
                                        <w:sz w:val="16"/>
                                        <w:szCs w:val="16"/>
                                      </w:rPr>
                                      <w:t>(1 working day in advance)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Straight Arrow Connector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3164" y="777382"/>
                                  <a:ext cx="0" cy="3168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15A575" id="Group 3" o:spid="_x0000_s1026" style="position:absolute;margin-left:-.05pt;margin-top:3.25pt;width:69.8pt;height:130.25pt;z-index:251662341;mso-width-relative:margin;mso-height-relative:margin" coordorigin=",253" coordsize="11113,10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7" type="#_x0000_t202" style="position:absolute;top:253;width:11113;height:7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    <v:textbox>
                          <w:txbxContent>
                            <w:p w14:paraId="5CF6B968" w14:textId="77777777" w:rsidR="00F734AE" w:rsidRDefault="00F734AE" w:rsidP="00F734AE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eastAsia="da-DK"/>
                                </w:rPr>
                              </w:pPr>
                              <w:r w:rsidRPr="00410CCD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eastAsia="da-DK"/>
                                </w:rPr>
                                <w:t xml:space="preserve">Request </w:t>
                              </w:r>
                              <w:r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eastAsia="da-DK"/>
                                </w:rPr>
                                <w:t>empty trailers</w:t>
                              </w:r>
                            </w:p>
                            <w:p w14:paraId="093BDF3D" w14:textId="17A2E05C" w:rsidR="00F734AE" w:rsidRPr="00F734AE" w:rsidRDefault="00F734AE" w:rsidP="00F734AE">
                              <w:pPr>
                                <w:jc w:val="center"/>
                                <w:rPr>
                                  <w:rFonts w:ascii="LEGO Chalet 60" w:hAnsi="LEGO Chalet 60"/>
                                  <w:sz w:val="16"/>
                                  <w:szCs w:val="16"/>
                                </w:rPr>
                              </w:pPr>
                              <w:r w:rsidRPr="00832406">
                                <w:rPr>
                                  <w:rFonts w:ascii="LEGO Chalet 60" w:hAnsi="LEGO Chalet 60"/>
                                  <w:sz w:val="16"/>
                                  <w:szCs w:val="16"/>
                                </w:rPr>
                                <w:t>(1 working day in advance)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5" o:spid="_x0000_s1028" type="#_x0000_t32" style="position:absolute;left:5131;top:7773;width:0;height:31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tMExAAAANoAAAAPAAAAZHJzL2Rvd25yZXYueG1sRI9Ba8JA&#10;FITvBf/D8gRvdRPB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CAy0wTEAAAA2gAAAA8A&#10;AAAAAAAAAAAAAAAABwIAAGRycy9kb3ducmV2LnhtbFBLBQYAAAAAAwADALcAAAD4AgAAAAA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22058C06" w14:textId="395E6B10" w:rsidR="00F734AE" w:rsidRPr="00D73062" w:rsidRDefault="00832406" w:rsidP="00410CCD">
            <w:pPr>
              <w:pStyle w:val="Textoindependiente"/>
              <w:jc w:val="center"/>
              <w:rPr>
                <w:szCs w:val="22"/>
              </w:rPr>
            </w:pPr>
            <w:r w:rsidRPr="00D73062">
              <w:rPr>
                <w:szCs w:val="22"/>
              </w:rPr>
              <w:t>Book transportation by s</w:t>
            </w:r>
            <w:r w:rsidR="00F734AE" w:rsidRPr="00D73062">
              <w:rPr>
                <w:szCs w:val="22"/>
              </w:rPr>
              <w:t>end</w:t>
            </w:r>
            <w:r w:rsidRPr="00D73062">
              <w:rPr>
                <w:szCs w:val="22"/>
              </w:rPr>
              <w:t>ing</w:t>
            </w:r>
            <w:r w:rsidR="00F734AE" w:rsidRPr="00D73062">
              <w:rPr>
                <w:szCs w:val="22"/>
              </w:rPr>
              <w:t xml:space="preserve"> an email to SCH requesting empty trailers</w:t>
            </w:r>
          </w:p>
        </w:tc>
        <w:tc>
          <w:tcPr>
            <w:tcW w:w="1710" w:type="dxa"/>
          </w:tcPr>
          <w:p w14:paraId="49D97E92" w14:textId="38878561" w:rsidR="00F734AE" w:rsidRPr="00D73062" w:rsidRDefault="00F734AE" w:rsidP="00410CCD">
            <w:pPr>
              <w:pStyle w:val="Textoindependiente"/>
              <w:jc w:val="center"/>
              <w:rPr>
                <w:szCs w:val="22"/>
              </w:rPr>
            </w:pPr>
            <w:r w:rsidRPr="00D73062">
              <w:rPr>
                <w:szCs w:val="22"/>
              </w:rPr>
              <w:t>Truvant US team</w:t>
            </w:r>
          </w:p>
        </w:tc>
        <w:tc>
          <w:tcPr>
            <w:tcW w:w="4590" w:type="dxa"/>
          </w:tcPr>
          <w:p w14:paraId="2E3A5A08" w14:textId="32DAD5FC" w:rsidR="00832406" w:rsidRPr="00D73062" w:rsidRDefault="00832406" w:rsidP="00410CCD">
            <w:pPr>
              <w:pStyle w:val="Textoindependiente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The email must be sent to: Ruiz, Diana </w:t>
            </w:r>
            <w:hyperlink r:id="rId13" w:history="1">
              <w:r w:rsidR="006207A9" w:rsidRPr="00D73062">
                <w:rPr>
                  <w:rStyle w:val="Hipervnculo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RuizD1@schneider.com</w:t>
              </w:r>
            </w:hyperlink>
            <w:r w:rsidR="006207A9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and </w:t>
            </w:r>
            <w:hyperlink r:id="rId14" w:history="1">
              <w:r w:rsidR="006207A9" w:rsidRPr="00EF0D00">
                <w:rPr>
                  <w:rStyle w:val="Hipervnculo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mexicotlcs@schneider.com</w:t>
              </w:r>
            </w:hyperlink>
            <w:r w:rsidR="006207A9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1964AE8B" w14:textId="77777777" w:rsidR="00832406" w:rsidRPr="00D73062" w:rsidRDefault="00832406" w:rsidP="00410CCD">
            <w:pPr>
              <w:pStyle w:val="Textoindependiente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Secure that contains:</w:t>
            </w:r>
          </w:p>
          <w:p w14:paraId="0A1D2667" w14:textId="54AB44DC" w:rsidR="00832406" w:rsidRPr="00D73062" w:rsidRDefault="00832406" w:rsidP="00832406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trailer quantity</w:t>
            </w:r>
          </w:p>
          <w:p w14:paraId="7427730C" w14:textId="6E6D67ED" w:rsidR="00832406" w:rsidRPr="00D73062" w:rsidRDefault="00832406" w:rsidP="00832406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needed date</w:t>
            </w:r>
          </w:p>
          <w:p w14:paraId="07AEB633" w14:textId="287582C8" w:rsidR="00832406" w:rsidRPr="00D73062" w:rsidRDefault="00832406" w:rsidP="00832406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time (if must be specific)</w:t>
            </w:r>
          </w:p>
          <w:p w14:paraId="3F26EA07" w14:textId="18A8091B" w:rsidR="00832406" w:rsidRPr="00D73062" w:rsidRDefault="00832406" w:rsidP="00832406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Address</w:t>
            </w:r>
          </w:p>
          <w:p w14:paraId="017200D7" w14:textId="6CF577CD" w:rsidR="00832406" w:rsidRPr="00D73062" w:rsidRDefault="00832406" w:rsidP="00832406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Contact person</w:t>
            </w:r>
          </w:p>
          <w:p w14:paraId="08FB71D5" w14:textId="04106914" w:rsidR="00832406" w:rsidRPr="00D73062" w:rsidRDefault="00832406" w:rsidP="00410CCD">
            <w:pPr>
              <w:pStyle w:val="Textoindependiente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</w:p>
          <w:p w14:paraId="6C6AE644" w14:textId="77777777" w:rsidR="00832406" w:rsidRPr="00D73062" w:rsidRDefault="00832406" w:rsidP="00832406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>For escalation in case of delays please send an email to:</w:t>
            </w:r>
          </w:p>
          <w:p w14:paraId="52AF098B" w14:textId="5A95D0E0" w:rsidR="00832406" w:rsidRPr="00D73062" w:rsidRDefault="00832406" w:rsidP="00832406">
            <w:pPr>
              <w:pStyle w:val="Textoindependiente"/>
              <w:numPr>
                <w:ilvl w:val="0"/>
                <w:numId w:val="48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Avila, Daniel: </w:t>
            </w:r>
            <w:hyperlink r:id="rId15" w:history="1">
              <w:r w:rsidRPr="00D73062">
                <w:rPr>
                  <w:rStyle w:val="Hipervnculo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avilad@schneider.com</w:t>
              </w:r>
            </w:hyperlink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4D09505A" w14:textId="77777777" w:rsidR="00832406" w:rsidRPr="00D73062" w:rsidRDefault="00D44FB8" w:rsidP="00832406">
            <w:pPr>
              <w:pStyle w:val="Textoindependiente"/>
              <w:numPr>
                <w:ilvl w:val="0"/>
                <w:numId w:val="48"/>
              </w:numPr>
              <w:rPr>
                <w:rStyle w:val="Hipervnculo"/>
                <w:color w:val="auto"/>
                <w:szCs w:val="22"/>
                <w:u w:val="none"/>
              </w:rPr>
            </w:pPr>
            <w:hyperlink r:id="rId16" w:history="1">
              <w:r w:rsidR="00832406" w:rsidRPr="00D73062">
                <w:rPr>
                  <w:rStyle w:val="Hipervnculo"/>
                </w:rPr>
                <w:t>LOM_Import_Team@lego.com</w:t>
              </w:r>
            </w:hyperlink>
          </w:p>
          <w:p w14:paraId="407B160A" w14:textId="77777777" w:rsidR="00832406" w:rsidRPr="00D73062" w:rsidRDefault="00832406" w:rsidP="00410CCD">
            <w:pPr>
              <w:pStyle w:val="Textoindependiente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</w:p>
          <w:p w14:paraId="37D99050" w14:textId="1CC5287D" w:rsidR="00832406" w:rsidRPr="00D73062" w:rsidRDefault="00832406" w:rsidP="00410CCD">
            <w:pPr>
              <w:pStyle w:val="Textoindependiente"/>
              <w:rPr>
                <w:szCs w:val="22"/>
              </w:rPr>
            </w:pPr>
          </w:p>
        </w:tc>
      </w:tr>
      <w:tr w:rsidR="00410CCD" w:rsidRPr="00D73062" w14:paraId="6FA09678" w14:textId="77777777" w:rsidTr="00554636">
        <w:trPr>
          <w:trHeight w:val="1384"/>
        </w:trPr>
        <w:tc>
          <w:tcPr>
            <w:tcW w:w="1615" w:type="dxa"/>
            <w:shd w:val="clear" w:color="auto" w:fill="BFBFBF"/>
          </w:tcPr>
          <w:p w14:paraId="638C4409" w14:textId="08845D6A" w:rsidR="00410CCD" w:rsidRPr="00D73062" w:rsidRDefault="00F734AE" w:rsidP="00410CCD">
            <w:pPr>
              <w:pStyle w:val="Textoindependiente"/>
            </w:pPr>
            <w:r w:rsidRPr="00D73062">
              <w:rPr>
                <w:noProof/>
                <w:lang w:eastAsia="sv-SE"/>
              </w:rPr>
              <mc:AlternateContent>
                <mc:Choice Requires="wpg">
                  <w:drawing>
                    <wp:anchor distT="0" distB="0" distL="114300" distR="114300" simplePos="0" relativeHeight="251660293" behindDoc="0" locked="0" layoutInCell="1" allowOverlap="1" wp14:anchorId="569A7A62" wp14:editId="17ABF97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3810</wp:posOffset>
                      </wp:positionV>
                      <wp:extent cx="825500" cy="1628775"/>
                      <wp:effectExtent l="0" t="0" r="12700" b="66675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5500" cy="1628775"/>
                                <a:chOff x="0" y="0"/>
                                <a:chExt cx="1035050" cy="1052480"/>
                              </a:xfrm>
                            </wpg:grpSpPr>
                            <wps:wsp>
                              <wps:cNvPr id="28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35050" cy="752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8A1241" w14:textId="52CF2950" w:rsidR="00F734AE" w:rsidRPr="00D73062" w:rsidRDefault="005F138C" w:rsidP="00F734AE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</w:pPr>
                                    <w:r w:rsidRPr="00D73062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  <w:lang w:eastAsia="da-DK"/>
                                      </w:rPr>
                                      <w:t>Request loaded trailer pick up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traight Arrow Connector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5029" y="735615"/>
                                  <a:ext cx="0" cy="3168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9A7A62" id="Group 30" o:spid="_x0000_s1029" style="position:absolute;margin-left:-.05pt;margin-top:.3pt;width:65pt;height:128.25pt;z-index:251660293;mso-width-relative:margin;mso-height-relative:margin" coordsize="10350,10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">
                      <v:shape id="Text Box 28" o:spid="_x0000_s1030" type="#_x0000_t202" style="position:absolute;width:10350;height:7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      <v:textbox>
                          <w:txbxContent>
                            <w:p w14:paraId="398A1241" w14:textId="52CF2950" w:rsidR="00F734AE" w:rsidRPr="00D73062" w:rsidRDefault="005F138C" w:rsidP="00F734AE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</w:pPr>
                              <w:r w:rsidRPr="00D73062">
                                <w:rPr>
                                  <w:rFonts w:ascii="LEGO Chalet 60" w:hAnsi="LEGO Chalet 60"/>
                                  <w:sz w:val="22"/>
                                  <w:szCs w:val="22"/>
                                  <w:lang w:eastAsia="da-DK"/>
                                </w:rPr>
                                <w:t>Request loaded trailer pick up</w:t>
                              </w:r>
                            </w:p>
                          </w:txbxContent>
                        </v:textbox>
                      </v:shape>
                      <v:shape id="Straight Arrow Connector 29" o:spid="_x0000_s1031" type="#_x0000_t32" style="position:absolute;left:4850;top:7356;width:0;height:31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171AF533" w14:textId="5154C855" w:rsidR="00410CCD" w:rsidRPr="00D73062" w:rsidRDefault="005F138C" w:rsidP="00410CCD">
            <w:pPr>
              <w:pStyle w:val="Textoindependiente"/>
              <w:jc w:val="center"/>
              <w:rPr>
                <w:szCs w:val="22"/>
              </w:rPr>
            </w:pPr>
            <w:r w:rsidRPr="00D73062">
              <w:rPr>
                <w:szCs w:val="22"/>
              </w:rPr>
              <w:t>Request to SCH to go an</w:t>
            </w:r>
            <w:r w:rsidR="006207A9">
              <w:rPr>
                <w:szCs w:val="22"/>
              </w:rPr>
              <w:t>d</w:t>
            </w:r>
            <w:r w:rsidRPr="00D73062">
              <w:rPr>
                <w:szCs w:val="22"/>
              </w:rPr>
              <w:t xml:space="preserve"> </w:t>
            </w:r>
            <w:r w:rsidR="00EC5B5A" w:rsidRPr="00D73062">
              <w:rPr>
                <w:szCs w:val="22"/>
              </w:rPr>
              <w:t>pickup</w:t>
            </w:r>
            <w:r w:rsidRPr="00D73062">
              <w:rPr>
                <w:szCs w:val="22"/>
              </w:rPr>
              <w:t xml:space="preserve"> loaded trailer</w:t>
            </w:r>
          </w:p>
        </w:tc>
        <w:tc>
          <w:tcPr>
            <w:tcW w:w="1710" w:type="dxa"/>
          </w:tcPr>
          <w:p w14:paraId="4C2D714D" w14:textId="05D22C2C" w:rsidR="00410CCD" w:rsidRPr="00D73062" w:rsidRDefault="005F138C" w:rsidP="00410CCD">
            <w:pPr>
              <w:pStyle w:val="Textoindependiente"/>
              <w:jc w:val="center"/>
              <w:rPr>
                <w:szCs w:val="22"/>
              </w:rPr>
            </w:pPr>
            <w:r w:rsidRPr="00D73062">
              <w:rPr>
                <w:szCs w:val="22"/>
              </w:rPr>
              <w:t xml:space="preserve">Truvant US team </w:t>
            </w:r>
          </w:p>
          <w:p w14:paraId="06608546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3FE57851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61458381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42D2E206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2F35EB2E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428C05DF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10CA24C4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35F12422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7F03F747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  <w:p w14:paraId="56325135" w14:textId="77777777" w:rsidR="00410CCD" w:rsidRPr="00D73062" w:rsidRDefault="00410CCD" w:rsidP="00410CCD">
            <w:pPr>
              <w:pStyle w:val="Textoindependiente"/>
              <w:jc w:val="center"/>
              <w:rPr>
                <w:szCs w:val="22"/>
              </w:rPr>
            </w:pPr>
          </w:p>
        </w:tc>
        <w:tc>
          <w:tcPr>
            <w:tcW w:w="4590" w:type="dxa"/>
          </w:tcPr>
          <w:p w14:paraId="6A85279E" w14:textId="72BCD56E" w:rsidR="005F138C" w:rsidRPr="00D73062" w:rsidRDefault="005F138C" w:rsidP="005F138C">
            <w:pPr>
              <w:pStyle w:val="Textoindependiente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The email must be sent to: Ruiz, Diana </w:t>
            </w:r>
            <w:hyperlink r:id="rId17" w:history="1">
              <w:r w:rsidR="006207A9" w:rsidRPr="00D73062">
                <w:rPr>
                  <w:rStyle w:val="Hipervnculo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RuizD1@schneider.com</w:t>
              </w:r>
            </w:hyperlink>
            <w:r w:rsidR="006207A9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and </w:t>
            </w:r>
            <w:hyperlink r:id="rId18" w:history="1">
              <w:r w:rsidR="006207A9" w:rsidRPr="00EF0D00">
                <w:rPr>
                  <w:rStyle w:val="Hipervnculo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mexicotlcs@schneider.com</w:t>
              </w:r>
            </w:hyperlink>
          </w:p>
          <w:p w14:paraId="114DD5E8" w14:textId="77777777" w:rsidR="005F138C" w:rsidRPr="00D73062" w:rsidRDefault="005F138C" w:rsidP="005F138C">
            <w:pPr>
              <w:pStyle w:val="Textoindependiente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</w:p>
          <w:p w14:paraId="7213E245" w14:textId="77777777" w:rsidR="005F138C" w:rsidRPr="00D73062" w:rsidRDefault="005F138C" w:rsidP="005F138C">
            <w:pPr>
              <w:pStyle w:val="Textoindependiente"/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Secure that contains:</w:t>
            </w:r>
          </w:p>
          <w:p w14:paraId="7FDC6BB8" w14:textId="174CD657" w:rsidR="005F138C" w:rsidRPr="00D73062" w:rsidRDefault="00EC5B5A" w:rsidP="005F138C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Trailer(s) number(s)</w:t>
            </w:r>
          </w:p>
          <w:p w14:paraId="461D7F62" w14:textId="1C1C7849" w:rsidR="005F138C" w:rsidRPr="00D73062" w:rsidRDefault="00EC5B5A" w:rsidP="005F138C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Pick up date</w:t>
            </w:r>
          </w:p>
          <w:p w14:paraId="74ACB115" w14:textId="4FA97265" w:rsidR="005F138C" w:rsidRPr="00D73062" w:rsidRDefault="00EC5B5A" w:rsidP="005F138C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Pick up time</w:t>
            </w:r>
            <w:r w:rsidR="005F138C"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(if must be specific)</w:t>
            </w:r>
          </w:p>
          <w:p w14:paraId="7F1403D0" w14:textId="77777777" w:rsidR="005F138C" w:rsidRPr="00D73062" w:rsidRDefault="005F138C" w:rsidP="005F138C">
            <w:pPr>
              <w:pStyle w:val="Textoindependiente"/>
              <w:numPr>
                <w:ilvl w:val="0"/>
                <w:numId w:val="47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>Contact person</w:t>
            </w:r>
          </w:p>
          <w:p w14:paraId="66490158" w14:textId="68D40FAF" w:rsidR="001472D9" w:rsidRPr="00D73062" w:rsidRDefault="001472D9" w:rsidP="00197C55">
            <w:pPr>
              <w:pStyle w:val="Textoindependiente"/>
              <w:rPr>
                <w:strike/>
                <w:szCs w:val="22"/>
              </w:rPr>
            </w:pPr>
          </w:p>
          <w:p w14:paraId="55908CB6" w14:textId="77777777" w:rsidR="00EC5B5A" w:rsidRPr="00D73062" w:rsidRDefault="00EC5B5A" w:rsidP="00EC5B5A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>For escalation in case of delays please send an email to:</w:t>
            </w:r>
          </w:p>
          <w:p w14:paraId="257301F4" w14:textId="77777777" w:rsidR="00EC5B5A" w:rsidRPr="00D73062" w:rsidRDefault="00EC5B5A" w:rsidP="00EC5B5A">
            <w:pPr>
              <w:pStyle w:val="Textoindependiente"/>
              <w:numPr>
                <w:ilvl w:val="0"/>
                <w:numId w:val="49"/>
              </w:numPr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</w:pPr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Avila, Daniel: </w:t>
            </w:r>
            <w:hyperlink r:id="rId19" w:history="1">
              <w:r w:rsidRPr="00D73062">
                <w:rPr>
                  <w:rStyle w:val="Hipervnculo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avilad@schneider.com</w:t>
              </w:r>
            </w:hyperlink>
            <w:r w:rsidRPr="00D73062">
              <w:rPr>
                <w:rFonts w:ascii="Segoe UI" w:hAnsi="Segoe UI" w:cs="Segoe UI"/>
                <w:color w:val="242424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481EAD54" w14:textId="77777777" w:rsidR="00EC5B5A" w:rsidRPr="00D73062" w:rsidRDefault="00D44FB8" w:rsidP="00EC5B5A">
            <w:pPr>
              <w:pStyle w:val="Textoindependiente"/>
              <w:numPr>
                <w:ilvl w:val="0"/>
                <w:numId w:val="49"/>
              </w:numPr>
              <w:rPr>
                <w:rStyle w:val="Hipervnculo"/>
                <w:color w:val="auto"/>
                <w:szCs w:val="22"/>
                <w:u w:val="none"/>
              </w:rPr>
            </w:pPr>
            <w:hyperlink r:id="rId20" w:history="1">
              <w:r w:rsidR="00EC5B5A" w:rsidRPr="00D73062">
                <w:rPr>
                  <w:rStyle w:val="Hipervnculo"/>
                </w:rPr>
                <w:t>LOM_Import_Team@lego.com</w:t>
              </w:r>
            </w:hyperlink>
          </w:p>
          <w:p w14:paraId="2A6A92DA" w14:textId="77777777" w:rsidR="00EC5B5A" w:rsidRPr="00D73062" w:rsidRDefault="00EC5B5A" w:rsidP="00197C55">
            <w:pPr>
              <w:pStyle w:val="Textoindependiente"/>
              <w:rPr>
                <w:strike/>
                <w:szCs w:val="22"/>
              </w:rPr>
            </w:pPr>
          </w:p>
          <w:p w14:paraId="4EB0CC75" w14:textId="29AF5404" w:rsidR="002304EC" w:rsidRPr="00D73062" w:rsidRDefault="002304EC" w:rsidP="00EC5B5A">
            <w:pPr>
              <w:pStyle w:val="Textoindependiente"/>
            </w:pPr>
          </w:p>
        </w:tc>
      </w:tr>
      <w:tr w:rsidR="00410CCD" w:rsidRPr="00D73062" w14:paraId="0E6BC794" w14:textId="77777777" w:rsidTr="00554636">
        <w:trPr>
          <w:trHeight w:val="1350"/>
        </w:trPr>
        <w:tc>
          <w:tcPr>
            <w:tcW w:w="1615" w:type="dxa"/>
            <w:shd w:val="clear" w:color="auto" w:fill="BFBFBF"/>
          </w:tcPr>
          <w:p w14:paraId="7EB95DFF" w14:textId="4FFDC99A" w:rsidR="00410CCD" w:rsidRPr="00D73062" w:rsidRDefault="00EC5B5A" w:rsidP="00410CCD">
            <w:pPr>
              <w:pStyle w:val="Textoindependiente"/>
              <w:rPr>
                <w:sz w:val="18"/>
              </w:rPr>
            </w:pPr>
            <w:r w:rsidRPr="00D73062">
              <w:rPr>
                <w:noProof/>
                <w:sz w:val="18"/>
                <w:lang w:eastAsia="sv-SE"/>
              </w:rPr>
              <mc:AlternateContent>
                <mc:Choice Requires="wpg">
                  <w:drawing>
                    <wp:anchor distT="0" distB="0" distL="114300" distR="114300" simplePos="0" relativeHeight="251664389" behindDoc="0" locked="0" layoutInCell="1" allowOverlap="1" wp14:anchorId="562C0810" wp14:editId="723E35F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2540</wp:posOffset>
                      </wp:positionV>
                      <wp:extent cx="863600" cy="1244600"/>
                      <wp:effectExtent l="0" t="0" r="12700" b="50800"/>
                      <wp:wrapNone/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3600" cy="1244600"/>
                                <a:chOff x="0" y="0"/>
                                <a:chExt cx="938254" cy="1081874"/>
                              </a:xfrm>
                            </wpg:grpSpPr>
                            <wps:wsp>
                              <wps:cNvPr id="8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38254" cy="8348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2CBA8E" w14:textId="7ADE27AD" w:rsidR="00EC5B5A" w:rsidRPr="00D73062" w:rsidRDefault="00EC5B5A" w:rsidP="00EC5B5A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</w:pPr>
                                    <w:r w:rsidRPr="00D73062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  <w:t>Send Invoice to LOM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Straight Arrow Connector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908" y="818984"/>
                                  <a:ext cx="0" cy="2628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2C0810" id="Group 7" o:spid="_x0000_s1032" style="position:absolute;margin-left:-.05pt;margin-top:.2pt;width:68pt;height:98pt;z-index:251664389;mso-width-relative:margin;mso-height-relative:margin" coordsize="9382,10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">
                      <v:shape id="Text Box 8" o:spid="_x0000_s1033" type="#_x0000_t202" style="position:absolute;width:9382;height:8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      <v:textbox>
                          <w:txbxContent>
                            <w:p w14:paraId="752CBA8E" w14:textId="7ADE27AD" w:rsidR="00EC5B5A" w:rsidRPr="00D73062" w:rsidRDefault="00EC5B5A" w:rsidP="00EC5B5A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</w:pPr>
                              <w:r w:rsidRPr="00D73062"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  <w:t>Send Invoice to LOM</w:t>
                              </w:r>
                            </w:p>
                          </w:txbxContent>
                        </v:textbox>
                      </v:shape>
                      <v:shape id="Straight Arrow Connector 9" o:spid="_x0000_s1034" type="#_x0000_t32" style="position:absolute;left:4769;top:8189;width:0;height:26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2857E8C3" w14:textId="5AB3F3A8" w:rsidR="00410CCD" w:rsidRPr="00D73062" w:rsidRDefault="00EC5B5A" w:rsidP="006041F1">
            <w:pPr>
              <w:rPr>
                <w:rFonts w:ascii="LEGO Chalet 60" w:hAnsi="LEGO Chalet 60"/>
                <w:sz w:val="22"/>
                <w:szCs w:val="22"/>
              </w:rPr>
            </w:pPr>
            <w:r w:rsidRPr="00D73062">
              <w:rPr>
                <w:rFonts w:ascii="LEGO Chalet 60" w:hAnsi="LEGO Chalet 60"/>
                <w:sz w:val="22"/>
                <w:szCs w:val="22"/>
              </w:rPr>
              <w:t xml:space="preserve">As soon as trailer </w:t>
            </w:r>
            <w:proofErr w:type="spellStart"/>
            <w:r w:rsidRPr="00D73062">
              <w:rPr>
                <w:rFonts w:ascii="LEGO Chalet 60" w:hAnsi="LEGO Chalet 60"/>
                <w:sz w:val="22"/>
                <w:szCs w:val="22"/>
              </w:rPr>
              <w:t>as</w:t>
            </w:r>
            <w:proofErr w:type="spellEnd"/>
            <w:r w:rsidRPr="00D73062">
              <w:rPr>
                <w:rFonts w:ascii="LEGO Chalet 60" w:hAnsi="LEGO Chalet 60"/>
                <w:sz w:val="22"/>
                <w:szCs w:val="22"/>
              </w:rPr>
              <w:t xml:space="preserve"> been picked up, send proactively invoice &amp; other </w:t>
            </w:r>
            <w:r w:rsidRPr="00D73062">
              <w:rPr>
                <w:rFonts w:ascii="LEGO Chalet 60" w:hAnsi="LEGO Chalet 60"/>
                <w:sz w:val="22"/>
                <w:szCs w:val="22"/>
              </w:rPr>
              <w:lastRenderedPageBreak/>
              <w:t>shipping documents</w:t>
            </w:r>
          </w:p>
        </w:tc>
        <w:tc>
          <w:tcPr>
            <w:tcW w:w="1710" w:type="dxa"/>
          </w:tcPr>
          <w:p w14:paraId="2A265AF0" w14:textId="77777777" w:rsidR="00EC5B5A" w:rsidRPr="00D73062" w:rsidRDefault="00EC5B5A" w:rsidP="00EC5B5A">
            <w:pPr>
              <w:pStyle w:val="Textoindependiente"/>
              <w:jc w:val="center"/>
              <w:rPr>
                <w:szCs w:val="22"/>
              </w:rPr>
            </w:pPr>
            <w:r w:rsidRPr="00D73062">
              <w:rPr>
                <w:szCs w:val="22"/>
              </w:rPr>
              <w:lastRenderedPageBreak/>
              <w:t xml:space="preserve">Truvant US team </w:t>
            </w:r>
          </w:p>
          <w:p w14:paraId="6282A13A" w14:textId="0F520B57" w:rsidR="00410CCD" w:rsidRPr="00D73062" w:rsidRDefault="00410CCD" w:rsidP="00197C55">
            <w:pPr>
              <w:pStyle w:val="Textoindependiente"/>
              <w:rPr>
                <w:szCs w:val="22"/>
              </w:rPr>
            </w:pPr>
          </w:p>
        </w:tc>
        <w:tc>
          <w:tcPr>
            <w:tcW w:w="4590" w:type="dxa"/>
          </w:tcPr>
          <w:p w14:paraId="77857346" w14:textId="5EDA84AB" w:rsidR="00EC5B5A" w:rsidRPr="00D73062" w:rsidRDefault="00EC5B5A" w:rsidP="00EC5B5A">
            <w:pPr>
              <w:pStyle w:val="Textoindependiente"/>
              <w:rPr>
                <w:rStyle w:val="Hipervnculo"/>
                <w:color w:val="auto"/>
                <w:szCs w:val="22"/>
                <w:u w:val="none"/>
              </w:rPr>
            </w:pPr>
            <w:r w:rsidRPr="00D73062">
              <w:t xml:space="preserve">Send to: </w:t>
            </w:r>
            <w:hyperlink r:id="rId21" w:history="1">
              <w:r w:rsidRPr="00D73062">
                <w:rPr>
                  <w:rStyle w:val="Hipervnculo"/>
                </w:rPr>
                <w:t>LOM_Import_Team@lego.com</w:t>
              </w:r>
            </w:hyperlink>
          </w:p>
          <w:p w14:paraId="77D7400A" w14:textId="0607BB72" w:rsidR="00EC5B5A" w:rsidRPr="00D73062" w:rsidRDefault="00EC5B5A" w:rsidP="00EC5B5A">
            <w:pPr>
              <w:pStyle w:val="Textoindependiente"/>
              <w:rPr>
                <w:szCs w:val="22"/>
              </w:rPr>
            </w:pPr>
          </w:p>
          <w:p w14:paraId="71AEB590" w14:textId="4C1D9E92" w:rsidR="00EC5B5A" w:rsidRPr="00D73062" w:rsidRDefault="00EC5B5A" w:rsidP="00EC5B5A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>Critical to send immediately after trailer pick up, since documents must arrive first than the trailer to Laredo, TX.</w:t>
            </w:r>
          </w:p>
          <w:p w14:paraId="55534B88" w14:textId="77777777" w:rsidR="00EC5B5A" w:rsidRPr="00D73062" w:rsidRDefault="00EC5B5A" w:rsidP="00EC5B5A">
            <w:pPr>
              <w:pStyle w:val="Textoindependiente"/>
              <w:rPr>
                <w:szCs w:val="22"/>
              </w:rPr>
            </w:pPr>
          </w:p>
          <w:p w14:paraId="4297204A" w14:textId="17C0AA55" w:rsidR="00EC5B5A" w:rsidRPr="00D73062" w:rsidRDefault="00EC5B5A" w:rsidP="00EC5B5A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 xml:space="preserve">For invoicing recommendations see file </w:t>
            </w:r>
            <w:r w:rsidRPr="00D73062">
              <w:rPr>
                <w:szCs w:val="22"/>
              </w:rPr>
              <w:lastRenderedPageBreak/>
              <w:t>“Importation invoicing instructions”</w:t>
            </w:r>
          </w:p>
          <w:p w14:paraId="3ABE9884" w14:textId="77777777" w:rsidR="00EC5B5A" w:rsidRPr="00D73062" w:rsidRDefault="00EC5B5A" w:rsidP="00EC5B5A">
            <w:pPr>
              <w:pStyle w:val="Textoindependiente"/>
              <w:rPr>
                <w:szCs w:val="22"/>
              </w:rPr>
            </w:pPr>
          </w:p>
          <w:p w14:paraId="3CEDCD6E" w14:textId="08852043" w:rsidR="00EC5B5A" w:rsidRPr="00D73062" w:rsidRDefault="00D44FB8" w:rsidP="00EC5B5A">
            <w:pPr>
              <w:pStyle w:val="Textoindependiente"/>
              <w:jc w:val="center"/>
            </w:pPr>
            <w:ins w:id="1" w:author="Jhoana Perez" w:date="2024-05-29T15:57:00Z">
              <w:r>
                <w:fldChar w:fldCharType="begin"/>
              </w:r>
              <w:r>
                <w:instrText>HYPERLINK "https://legogroup-my.sharepoint.com/personal/jhoana_perez_lego_com/Documents/shipping%20instructions/2024/Asia%20DAP%202024%20-%20V.2/02.%20Importation%20invoicing%20instructions%20-%20V.2024.docx?web=1"</w:instrText>
              </w:r>
              <w:r>
                <w:fldChar w:fldCharType="separate"/>
              </w:r>
              <w:bookmarkStart w:id="2" w:name="_MON_1778503418"/>
              <w:bookmarkEnd w:id="2"/>
              <w:r w:rsidR="00EC5B5A" w:rsidRPr="00D73062">
                <w:object w:dxaOrig="1538" w:dyaOrig="994" w14:anchorId="2C1F29E6">
                  <v:shape id="_x0000_i1026" type="#_x0000_t75" style="width:77.25pt;height:49.5pt" o:ole="">
                    <v:imagedata r:id="rId22" o:title=""/>
                  </v:shape>
                  <o:OLEObject Type="Embed" ProgID="Word.Document.12" ShapeID="_x0000_i1026" DrawAspect="Icon" ObjectID="_1778503434" r:id="rId23">
                    <o:FieldCodes>\s</o:FieldCodes>
                  </o:OLEObject>
                </w:object>
              </w:r>
              <w:r>
                <w:fldChar w:fldCharType="end"/>
              </w:r>
            </w:ins>
          </w:p>
          <w:p w14:paraId="09EEC7C3" w14:textId="77777777" w:rsidR="00EC5B5A" w:rsidRPr="00D73062" w:rsidRDefault="00EC5B5A" w:rsidP="00EC5B5A">
            <w:pPr>
              <w:pStyle w:val="Textoindependiente"/>
              <w:jc w:val="center"/>
            </w:pPr>
          </w:p>
          <w:p w14:paraId="3D700B3C" w14:textId="79F6E23C" w:rsidR="00AB282D" w:rsidRPr="00D73062" w:rsidRDefault="00AB282D" w:rsidP="00EC5B5A">
            <w:pPr>
              <w:pStyle w:val="Textoindependiente"/>
              <w:rPr>
                <w:szCs w:val="22"/>
              </w:rPr>
            </w:pPr>
          </w:p>
        </w:tc>
      </w:tr>
      <w:tr w:rsidR="00410CCD" w:rsidRPr="00D73062" w14:paraId="2FA78232" w14:textId="77777777" w:rsidTr="00554636">
        <w:trPr>
          <w:trHeight w:val="530"/>
        </w:trPr>
        <w:tc>
          <w:tcPr>
            <w:tcW w:w="1615" w:type="dxa"/>
            <w:shd w:val="clear" w:color="auto" w:fill="BFBFBF"/>
          </w:tcPr>
          <w:p w14:paraId="57D436E1" w14:textId="77777777" w:rsidR="00410CCD" w:rsidRPr="00D73062" w:rsidRDefault="006041F1" w:rsidP="00410CCD">
            <w:pPr>
              <w:pStyle w:val="Textoindependiente"/>
              <w:rPr>
                <w:sz w:val="18"/>
              </w:rPr>
            </w:pPr>
            <w:r w:rsidRPr="00D73062">
              <w:rPr>
                <w:noProof/>
                <w:sz w:val="18"/>
                <w:lang w:eastAsia="sv-S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8243" behindDoc="0" locked="0" layoutInCell="1" allowOverlap="1" wp14:anchorId="00CD47C8" wp14:editId="5E47836B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41275</wp:posOffset>
                      </wp:positionV>
                      <wp:extent cx="863600" cy="1244600"/>
                      <wp:effectExtent l="0" t="0" r="12700" b="50800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3600" cy="1244600"/>
                                <a:chOff x="0" y="0"/>
                                <a:chExt cx="938254" cy="1081874"/>
                              </a:xfrm>
                            </wpg:grpSpPr>
                            <wps:wsp>
                              <wps:cNvPr id="2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38254" cy="83488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40D616" w14:textId="67BBB08D" w:rsidR="00410CCD" w:rsidRPr="00D73062" w:rsidRDefault="00410CCD" w:rsidP="00410CCD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</w:pPr>
                                    <w:r w:rsidRPr="00D73062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  <w:t xml:space="preserve">Customs Clearance out of </w:t>
                                    </w:r>
                                    <w:r w:rsidR="00EC5B5A" w:rsidRPr="00D73062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  <w:t>US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traight Arrow Connector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6908" y="818984"/>
                                  <a:ext cx="0" cy="2628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CD47C8" id="Group 31" o:spid="_x0000_s1035" style="position:absolute;margin-left:1.15pt;margin-top:3.25pt;width:68pt;height:98pt;z-index:251658243;mso-width-relative:margin;mso-height-relative:margin" coordsize="9382,10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">
                      <v:shape id="Text Box 24" o:spid="_x0000_s1036" type="#_x0000_t202" style="position:absolute;width:9382;height:8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      <v:textbox>
                          <w:txbxContent>
                            <w:p w14:paraId="4C40D616" w14:textId="67BBB08D" w:rsidR="00410CCD" w:rsidRPr="00D73062" w:rsidRDefault="00410CCD" w:rsidP="00410CCD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</w:pPr>
                              <w:r w:rsidRPr="00D73062"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  <w:t xml:space="preserve">Customs Clearance out of </w:t>
                              </w:r>
                              <w:r w:rsidR="00EC5B5A" w:rsidRPr="00D73062"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  <w:t>US</w:t>
                              </w:r>
                            </w:p>
                          </w:txbxContent>
                        </v:textbox>
                      </v:shape>
                      <v:shape id="Straight Arrow Connector 25" o:spid="_x0000_s1037" type="#_x0000_t32" style="position:absolute;left:4769;top:8189;width:0;height:26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oFc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AEagVzEAAAA2wAAAA8A&#10;AAAAAAAAAAAAAAAABwIAAGRycy9kb3ducmV2LnhtbFBLBQYAAAAAAwADALcAAAD4AgAAAAA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034A45D6" w14:textId="65A5E6A5" w:rsidR="00410CCD" w:rsidRPr="00D73062" w:rsidRDefault="00EC5B5A" w:rsidP="006041F1">
            <w:pPr>
              <w:rPr>
                <w:rFonts w:ascii="LEGO Chalet 60" w:hAnsi="LEGO Chalet 60"/>
                <w:sz w:val="22"/>
                <w:szCs w:val="22"/>
              </w:rPr>
            </w:pPr>
            <w:r w:rsidRPr="00D73062">
              <w:rPr>
                <w:rFonts w:ascii="LEGO Chalet 60" w:eastAsia="Times New Roman" w:hAnsi="LEGO Chalet 60" w:cs="Arial"/>
                <w:sz w:val="22"/>
                <w:szCs w:val="22"/>
                <w:lang w:eastAsia="da-DK"/>
              </w:rPr>
              <w:t>Customs Broker sends all needed information to US Customs</w:t>
            </w:r>
          </w:p>
        </w:tc>
        <w:tc>
          <w:tcPr>
            <w:tcW w:w="1710" w:type="dxa"/>
          </w:tcPr>
          <w:p w14:paraId="0351059C" w14:textId="678520FA" w:rsidR="00410CCD" w:rsidRPr="00D73062" w:rsidRDefault="00EC5B5A" w:rsidP="006041F1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 xml:space="preserve">LOM’s Import-Export team </w:t>
            </w:r>
          </w:p>
        </w:tc>
        <w:tc>
          <w:tcPr>
            <w:tcW w:w="4590" w:type="dxa"/>
          </w:tcPr>
          <w:p w14:paraId="0BA763AC" w14:textId="0BA50C6A" w:rsidR="000844CB" w:rsidRPr="00D73062" w:rsidRDefault="00EC5B5A" w:rsidP="00EC5B5A">
            <w:pPr>
              <w:rPr>
                <w:rFonts w:ascii="LEGO Chalet 60" w:hAnsi="LEGO Chalet 60"/>
                <w:sz w:val="22"/>
                <w:szCs w:val="22"/>
                <w:lang w:eastAsia="da-DK"/>
              </w:rPr>
            </w:pPr>
            <w:r w:rsidRPr="00D73062">
              <w:rPr>
                <w:rFonts w:ascii="LEGO Chalet 60" w:hAnsi="LEGO Chalet 60"/>
                <w:sz w:val="22"/>
                <w:szCs w:val="22"/>
                <w:lang w:eastAsia="da-DK"/>
              </w:rPr>
              <w:t>LOM US Customs broker is doing the declaration</w:t>
            </w:r>
          </w:p>
        </w:tc>
      </w:tr>
      <w:tr w:rsidR="00410CCD" w:rsidRPr="00D73062" w14:paraId="255B3AB1" w14:textId="77777777" w:rsidTr="00554636">
        <w:trPr>
          <w:trHeight w:val="1675"/>
        </w:trPr>
        <w:tc>
          <w:tcPr>
            <w:tcW w:w="1615" w:type="dxa"/>
            <w:shd w:val="clear" w:color="auto" w:fill="BFBFBF"/>
          </w:tcPr>
          <w:p w14:paraId="20A4D4A3" w14:textId="77777777" w:rsidR="00410CCD" w:rsidRPr="00D73062" w:rsidRDefault="006041F1" w:rsidP="00410CCD">
            <w:pPr>
              <w:pStyle w:val="Textoindependiente"/>
              <w:rPr>
                <w:noProof/>
                <w:sz w:val="18"/>
                <w:lang w:eastAsia="en-US"/>
              </w:rPr>
            </w:pPr>
            <w:r w:rsidRPr="00D73062">
              <w:rPr>
                <w:noProof/>
                <w:sz w:val="18"/>
                <w:lang w:eastAsia="sv-SE"/>
              </w:rPr>
              <mc:AlternateContent>
                <mc:Choice Requires="wpg">
                  <w:drawing>
                    <wp:anchor distT="0" distB="0" distL="114300" distR="114300" simplePos="0" relativeHeight="251658245" behindDoc="0" locked="0" layoutInCell="1" allowOverlap="1" wp14:anchorId="6A464CE1" wp14:editId="260040FC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48260</wp:posOffset>
                      </wp:positionV>
                      <wp:extent cx="914400" cy="856117"/>
                      <wp:effectExtent l="0" t="0" r="19050" b="58420"/>
                      <wp:wrapNone/>
                      <wp:docPr id="37" name="Group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856117"/>
                                <a:chOff x="-6350" y="0"/>
                                <a:chExt cx="914400" cy="856117"/>
                              </a:xfrm>
                            </wpg:grpSpPr>
                            <wps:wsp>
                              <wps:cNvPr id="11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350" y="0"/>
                                  <a:ext cx="914400" cy="6361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3D98EF" w14:textId="77777777" w:rsidR="00410CCD" w:rsidRPr="00D73062" w:rsidRDefault="00410CCD" w:rsidP="006041F1">
                                    <w:pPr>
                                      <w:jc w:val="center"/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</w:pPr>
                                    <w:r w:rsidRPr="00D73062">
                                      <w:rPr>
                                        <w:rFonts w:ascii="LEGO Chalet 60" w:hAnsi="LEGO Chalet 60"/>
                                        <w:sz w:val="22"/>
                                        <w:szCs w:val="22"/>
                                      </w:rPr>
                                      <w:t>Customs Clearance in Mexico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Straight Arrow Connector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9370" y="644056"/>
                                  <a:ext cx="0" cy="2120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464CE1" id="Group 37" o:spid="_x0000_s1038" style="position:absolute;margin-left:-.85pt;margin-top:3.8pt;width:1in;height:67.4pt;z-index:251658245" coordorigin="-63" coordsize="9144,8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">
                      <v:shape id="Text Box 11" o:spid="_x0000_s1039" type="#_x0000_t202" style="position:absolute;left:-63;width:9143;height:6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      <v:textbox>
                          <w:txbxContent>
                            <w:p w14:paraId="643D98EF" w14:textId="77777777" w:rsidR="00410CCD" w:rsidRPr="00D73062" w:rsidRDefault="00410CCD" w:rsidP="006041F1">
                              <w:pPr>
                                <w:jc w:val="center"/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</w:pPr>
                              <w:r w:rsidRPr="00D73062">
                                <w:rPr>
                                  <w:rFonts w:ascii="LEGO Chalet 60" w:hAnsi="LEGO Chalet 60"/>
                                  <w:sz w:val="22"/>
                                  <w:szCs w:val="22"/>
                                </w:rPr>
                                <w:t>Customs Clearance in Mexico</w:t>
                              </w:r>
                            </w:p>
                          </w:txbxContent>
                        </v:textbox>
                      </v:shape>
                      <v:shape id="Straight Arrow Connector 34" o:spid="_x0000_s1040" type="#_x0000_t32" style="position:absolute;left:4293;top:6440;width:0;height:21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10" w:type="dxa"/>
          </w:tcPr>
          <w:p w14:paraId="6E7E4223" w14:textId="77777777" w:rsidR="00410CCD" w:rsidRPr="00D73062" w:rsidRDefault="00410CCD" w:rsidP="006041F1">
            <w:pPr>
              <w:rPr>
                <w:rFonts w:ascii="LEGO Chalet 60" w:hAnsi="LEGO Chalet 60"/>
                <w:sz w:val="22"/>
                <w:szCs w:val="22"/>
              </w:rPr>
            </w:pPr>
            <w:r w:rsidRPr="00D73062">
              <w:rPr>
                <w:rFonts w:ascii="LEGO Chalet 60" w:hAnsi="LEGO Chalet 60"/>
                <w:sz w:val="22"/>
                <w:szCs w:val="22"/>
                <w:lang w:eastAsia="da-DK"/>
              </w:rPr>
              <w:t>Release the shipment from Mexican Customs</w:t>
            </w:r>
          </w:p>
        </w:tc>
        <w:tc>
          <w:tcPr>
            <w:tcW w:w="1710" w:type="dxa"/>
          </w:tcPr>
          <w:p w14:paraId="7CBC1925" w14:textId="77777777" w:rsidR="00410CCD" w:rsidRPr="00D73062" w:rsidRDefault="00410CCD" w:rsidP="006041F1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>LOM’s Import-Export team</w:t>
            </w:r>
          </w:p>
        </w:tc>
        <w:tc>
          <w:tcPr>
            <w:tcW w:w="4590" w:type="dxa"/>
          </w:tcPr>
          <w:p w14:paraId="2E7D68AE" w14:textId="65E27008" w:rsidR="00410CCD" w:rsidRPr="00D73062" w:rsidRDefault="0016491A" w:rsidP="006041F1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 xml:space="preserve">This process is </w:t>
            </w:r>
            <w:r w:rsidR="00EC5B5A" w:rsidRPr="00D73062">
              <w:rPr>
                <w:szCs w:val="22"/>
              </w:rPr>
              <w:t>executed</w:t>
            </w:r>
            <w:r w:rsidRPr="00D73062">
              <w:rPr>
                <w:szCs w:val="22"/>
              </w:rPr>
              <w:t xml:space="preserve"> by LEGO</w:t>
            </w:r>
            <w:r w:rsidR="00EC5B5A" w:rsidRPr="00D73062">
              <w:rPr>
                <w:szCs w:val="22"/>
              </w:rPr>
              <w:t xml:space="preserve"> Sr.</w:t>
            </w:r>
            <w:r w:rsidRPr="00D73062">
              <w:rPr>
                <w:szCs w:val="22"/>
              </w:rPr>
              <w:t xml:space="preserve"> Import </w:t>
            </w:r>
            <w:r w:rsidR="003C2950" w:rsidRPr="00D73062">
              <w:rPr>
                <w:szCs w:val="22"/>
              </w:rPr>
              <w:t>specialist</w:t>
            </w:r>
            <w:r w:rsidR="00B501D4" w:rsidRPr="00D73062">
              <w:rPr>
                <w:szCs w:val="22"/>
              </w:rPr>
              <w:t xml:space="preserve"> </w:t>
            </w:r>
            <w:r w:rsidR="005B42D6" w:rsidRPr="00D73062">
              <w:rPr>
                <w:szCs w:val="22"/>
              </w:rPr>
              <w:t>and</w:t>
            </w:r>
            <w:r w:rsidR="00BF5C65" w:rsidRPr="00D73062">
              <w:rPr>
                <w:szCs w:val="22"/>
              </w:rPr>
              <w:t xml:space="preserve"> MX Customs broker.</w:t>
            </w:r>
          </w:p>
          <w:p w14:paraId="6A8908F5" w14:textId="77777777" w:rsidR="00797588" w:rsidRPr="00D73062" w:rsidRDefault="00797588" w:rsidP="006041F1">
            <w:pPr>
              <w:pStyle w:val="Textoindependiente"/>
              <w:rPr>
                <w:szCs w:val="22"/>
              </w:rPr>
            </w:pPr>
          </w:p>
          <w:p w14:paraId="571D97F3" w14:textId="3CE99968" w:rsidR="00797588" w:rsidRPr="00D73062" w:rsidRDefault="00797588" w:rsidP="006041F1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>In case of doubts or discrepancies</w:t>
            </w:r>
            <w:r w:rsidR="00F53D21" w:rsidRPr="00D73062">
              <w:rPr>
                <w:szCs w:val="22"/>
              </w:rPr>
              <w:t>, they will contact you.</w:t>
            </w:r>
          </w:p>
        </w:tc>
      </w:tr>
      <w:tr w:rsidR="00410CCD" w:rsidRPr="00D73062" w14:paraId="5B6BAB04" w14:textId="77777777" w:rsidTr="00554636">
        <w:trPr>
          <w:trHeight w:val="1377"/>
        </w:trPr>
        <w:tc>
          <w:tcPr>
            <w:tcW w:w="1615" w:type="dxa"/>
            <w:shd w:val="clear" w:color="auto" w:fill="BFBFBF"/>
          </w:tcPr>
          <w:p w14:paraId="37E763FB" w14:textId="77777777" w:rsidR="00410CCD" w:rsidRPr="00D73062" w:rsidRDefault="00410CCD" w:rsidP="00410CCD">
            <w:pPr>
              <w:pStyle w:val="Textoindependiente"/>
              <w:rPr>
                <w:sz w:val="18"/>
              </w:rPr>
            </w:pPr>
            <w:r w:rsidRPr="00D73062">
              <w:rPr>
                <w:noProof/>
                <w:sz w:val="18"/>
                <w:lang w:eastAsia="sv-SE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72C9D6F0" wp14:editId="4447BBC2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173355</wp:posOffset>
                      </wp:positionV>
                      <wp:extent cx="831850" cy="469127"/>
                      <wp:effectExtent l="0" t="0" r="25400" b="2667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1850" cy="4691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76107A" w14:textId="77777777" w:rsidR="00410CCD" w:rsidRPr="006041F1" w:rsidRDefault="00410CCD" w:rsidP="006041F1">
                                  <w:pPr>
                                    <w:jc w:val="center"/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</w:rPr>
                                  </w:pPr>
                                  <w:r w:rsidRPr="006041F1"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  <w:lang w:val="en-AU" w:eastAsia="da-DK"/>
                                    </w:rPr>
                                    <w:t>Deliver</w:t>
                                  </w:r>
                                  <w:r w:rsidR="006041F1"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  <w:lang w:val="en-AU" w:eastAsia="da-DK"/>
                                    </w:rPr>
                                    <w:t>y</w:t>
                                  </w:r>
                                  <w:r w:rsidRPr="006041F1">
                                    <w:rPr>
                                      <w:rFonts w:ascii="LEGO Chalet 60" w:hAnsi="LEGO Chalet 60"/>
                                      <w:sz w:val="22"/>
                                      <w:szCs w:val="22"/>
                                      <w:lang w:val="en-AU" w:eastAsia="da-DK"/>
                                    </w:rPr>
                                    <w:t xml:space="preserve"> at LOM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9D6F0" id="Text Box 6" o:spid="_x0000_s1041" type="#_x0000_t202" style="position:absolute;margin-left:2.65pt;margin-top:13.65pt;width:65.5pt;height:36.9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">
                      <v:textbox>
                        <w:txbxContent>
                          <w:p w14:paraId="4C76107A" w14:textId="77777777" w:rsidR="00410CCD" w:rsidRPr="006041F1" w:rsidRDefault="00410CCD" w:rsidP="006041F1">
                            <w:pPr>
                              <w:jc w:val="center"/>
                              <w:rPr>
                                <w:rFonts w:ascii="LEGO Chalet 60" w:hAnsi="LEGO Chalet 60"/>
                                <w:sz w:val="22"/>
                                <w:szCs w:val="22"/>
                              </w:rPr>
                            </w:pPr>
                            <w:r w:rsidRPr="006041F1">
                              <w:rPr>
                                <w:rFonts w:ascii="LEGO Chalet 60" w:hAnsi="LEGO Chalet 60"/>
                                <w:sz w:val="22"/>
                                <w:szCs w:val="22"/>
                                <w:lang w:val="en-AU" w:eastAsia="da-DK"/>
                              </w:rPr>
                              <w:t>Deliver</w:t>
                            </w:r>
                            <w:r w:rsidR="006041F1">
                              <w:rPr>
                                <w:rFonts w:ascii="LEGO Chalet 60" w:hAnsi="LEGO Chalet 60"/>
                                <w:sz w:val="22"/>
                                <w:szCs w:val="22"/>
                                <w:lang w:val="en-AU" w:eastAsia="da-DK"/>
                              </w:rPr>
                              <w:t>y</w:t>
                            </w:r>
                            <w:r w:rsidRPr="006041F1">
                              <w:rPr>
                                <w:rFonts w:ascii="LEGO Chalet 60" w:hAnsi="LEGO Chalet 60"/>
                                <w:sz w:val="22"/>
                                <w:szCs w:val="22"/>
                                <w:lang w:val="en-AU" w:eastAsia="da-DK"/>
                              </w:rPr>
                              <w:t xml:space="preserve"> at LOM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0" w:type="dxa"/>
          </w:tcPr>
          <w:p w14:paraId="42F35931" w14:textId="77777777" w:rsidR="00410CCD" w:rsidRPr="00D73062" w:rsidRDefault="00410CCD" w:rsidP="006041F1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>Coordinate the delivery in site in the right warehouse</w:t>
            </w:r>
          </w:p>
        </w:tc>
        <w:tc>
          <w:tcPr>
            <w:tcW w:w="1710" w:type="dxa"/>
          </w:tcPr>
          <w:p w14:paraId="0CB191CF" w14:textId="77777777" w:rsidR="00410CCD" w:rsidRPr="00D73062" w:rsidRDefault="00410CCD" w:rsidP="006041F1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>LOM’s Import-Export team</w:t>
            </w:r>
          </w:p>
          <w:p w14:paraId="13335FFC" w14:textId="77777777" w:rsidR="00410CCD" w:rsidRPr="00D73062" w:rsidRDefault="00410CCD" w:rsidP="006041F1">
            <w:pPr>
              <w:pStyle w:val="Textoindependiente"/>
              <w:rPr>
                <w:szCs w:val="22"/>
              </w:rPr>
            </w:pPr>
          </w:p>
        </w:tc>
        <w:tc>
          <w:tcPr>
            <w:tcW w:w="4590" w:type="dxa"/>
          </w:tcPr>
          <w:p w14:paraId="34F5F959" w14:textId="1A630FBE" w:rsidR="00410CCD" w:rsidRPr="00D73062" w:rsidRDefault="0034124B" w:rsidP="006041F1">
            <w:pPr>
              <w:pStyle w:val="Textoindependiente"/>
              <w:rPr>
                <w:szCs w:val="22"/>
              </w:rPr>
            </w:pPr>
            <w:r w:rsidRPr="00D73062">
              <w:rPr>
                <w:szCs w:val="22"/>
              </w:rPr>
              <w:t xml:space="preserve">This process is </w:t>
            </w:r>
            <w:r w:rsidR="00EC5B5A" w:rsidRPr="00D73062">
              <w:rPr>
                <w:szCs w:val="22"/>
              </w:rPr>
              <w:t>executed</w:t>
            </w:r>
            <w:r w:rsidRPr="00D73062">
              <w:rPr>
                <w:szCs w:val="22"/>
              </w:rPr>
              <w:t xml:space="preserve"> by LEGO Import specialist </w:t>
            </w:r>
            <w:r w:rsidR="00AD0C43" w:rsidRPr="00D73062">
              <w:rPr>
                <w:szCs w:val="22"/>
              </w:rPr>
              <w:t>and forwarder transport company.</w:t>
            </w:r>
          </w:p>
        </w:tc>
      </w:tr>
    </w:tbl>
    <w:p w14:paraId="4A959C80" w14:textId="68A1C5DF" w:rsidR="007450FE" w:rsidRPr="00D73062" w:rsidRDefault="007450FE" w:rsidP="00641C42"/>
    <w:sectPr w:rsidR="007450FE" w:rsidRPr="00D73062" w:rsidSect="00737300">
      <w:footerReference w:type="default" r:id="rId24"/>
      <w:pgSz w:w="12240" w:h="15840" w:code="1"/>
      <w:pgMar w:top="992" w:right="1170" w:bottom="1559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23D93" w14:textId="77777777" w:rsidR="00191C06" w:rsidRDefault="00191C06" w:rsidP="006722FB">
      <w:pPr>
        <w:spacing w:after="0" w:line="240" w:lineRule="auto"/>
      </w:pPr>
      <w:r>
        <w:separator/>
      </w:r>
    </w:p>
  </w:endnote>
  <w:endnote w:type="continuationSeparator" w:id="0">
    <w:p w14:paraId="7D5DCBD9" w14:textId="77777777" w:rsidR="00191C06" w:rsidRDefault="00191C06" w:rsidP="006722FB">
      <w:pPr>
        <w:spacing w:after="0" w:line="240" w:lineRule="auto"/>
      </w:pPr>
      <w:r>
        <w:continuationSeparator/>
      </w:r>
    </w:p>
  </w:endnote>
  <w:endnote w:type="continuationNotice" w:id="1">
    <w:p w14:paraId="5ECD5F88" w14:textId="77777777" w:rsidR="00191C06" w:rsidRDefault="00191C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GO Chalet 60">
    <w:altName w:val="Arial"/>
    <w:panose1 w:val="00000000000000000000"/>
    <w:charset w:val="00"/>
    <w:family w:val="modern"/>
    <w:notTrueType/>
    <w:pitch w:val="variable"/>
    <w:sig w:usb0="A00002AF" w:usb1="5000204A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A151" w14:textId="77777777" w:rsidR="00EF1C85" w:rsidRPr="002844DF" w:rsidRDefault="00EF1C85">
    <w:pPr>
      <w:pStyle w:val="Piedepgina"/>
      <w:rPr>
        <w:lang w:val="en-US"/>
      </w:rPr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3B6908" wp14:editId="6B3944DA">
              <wp:simplePos x="0" y="0"/>
              <wp:positionH relativeFrom="column">
                <wp:posOffset>6356985</wp:posOffset>
              </wp:positionH>
              <wp:positionV relativeFrom="paragraph">
                <wp:posOffset>-6898005</wp:posOffset>
              </wp:positionV>
              <wp:extent cx="411480" cy="4996180"/>
              <wp:effectExtent l="0" t="0" r="0" b="444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480" cy="4996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84FB3C" w14:textId="77777777" w:rsidR="00EF1C85" w:rsidRPr="002D281B" w:rsidRDefault="00EF1C85" w:rsidP="00352BD7">
                          <w:pPr>
                            <w:jc w:val="center"/>
                            <w:rPr>
                              <w:color w:val="BFBFBF" w:themeColor="background1" w:themeShade="BF"/>
                            </w:rPr>
                          </w:pPr>
                          <w:r w:rsidRPr="002D281B">
                            <w:rPr>
                              <w:color w:val="BFBFBF" w:themeColor="background1" w:themeShade="BF"/>
                            </w:rPr>
                            <w:t>UNCONTROLLED PRINTOUT – The online portal shows the latest version</w:t>
                          </w:r>
                        </w:p>
                        <w:p w14:paraId="1EA6E3DF" w14:textId="77777777" w:rsidR="00EF1C85" w:rsidRPr="002D281B" w:rsidRDefault="00EF1C85" w:rsidP="00352BD7">
                          <w:pPr>
                            <w:rPr>
                              <w:color w:val="D9D9D9" w:themeColor="background1" w:themeShade="D9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B690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left:0;text-align:left;margin-left:500.55pt;margin-top:-543.15pt;width:32.4pt;height:39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" stroked="f">
              <v:textbox style="layout-flow:vertical;mso-layout-flow-alt:bottom-to-top">
                <w:txbxContent>
                  <w:p w14:paraId="0E84FB3C" w14:textId="77777777" w:rsidR="00EF1C85" w:rsidRPr="002D281B" w:rsidRDefault="00EF1C85" w:rsidP="00352BD7">
                    <w:pPr>
                      <w:jc w:val="center"/>
                      <w:rPr>
                        <w:color w:val="BFBFBF" w:themeColor="background1" w:themeShade="BF"/>
                      </w:rPr>
                    </w:pPr>
                    <w:r w:rsidRPr="002D281B">
                      <w:rPr>
                        <w:color w:val="BFBFBF" w:themeColor="background1" w:themeShade="BF"/>
                      </w:rPr>
                      <w:t>UNCONTROLLED PRINTOUT – The online portal shows the latest version</w:t>
                    </w:r>
                  </w:p>
                  <w:p w14:paraId="1EA6E3DF" w14:textId="77777777" w:rsidR="00EF1C85" w:rsidRPr="002D281B" w:rsidRDefault="00EF1C85" w:rsidP="00352BD7">
                    <w:pPr>
                      <w:rPr>
                        <w:color w:val="D9D9D9" w:themeColor="background1" w:themeShade="D9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5039" w:type="pct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9"/>
      <w:gridCol w:w="5734"/>
      <w:gridCol w:w="265"/>
      <w:gridCol w:w="160"/>
      <w:gridCol w:w="981"/>
      <w:gridCol w:w="1265"/>
    </w:tblGrid>
    <w:tr w:rsidR="00EF1C85" w:rsidRPr="00B95CE1" w14:paraId="3F9CA15D" w14:textId="77777777" w:rsidTr="002844DF">
      <w:tc>
        <w:tcPr>
          <w:tcW w:w="1630" w:type="dxa"/>
          <w:vAlign w:val="center"/>
        </w:tcPr>
        <w:p w14:paraId="6011844E" w14:textId="77777777" w:rsidR="00EF1C85" w:rsidRPr="00E9358E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E9358E">
            <w:rPr>
              <w:rFonts w:ascii="Arial" w:eastAsia="Times New Roman" w:hAnsi="Arial"/>
              <w:sz w:val="18"/>
              <w:szCs w:val="18"/>
              <w:lang w:eastAsia="da-DK"/>
            </w:rPr>
            <w:t>Document name:</w:t>
          </w:r>
        </w:p>
      </w:tc>
      <w:tc>
        <w:tcPr>
          <w:tcW w:w="5811" w:type="dxa"/>
          <w:vAlign w:val="center"/>
        </w:tcPr>
        <w:sdt>
          <w:sdtPr>
            <w:rPr>
              <w:rFonts w:ascii="Arial" w:hAnsi="Arial" w:cs="Arial"/>
              <w:sz w:val="18"/>
              <w:szCs w:val="18"/>
              <w:lang w:eastAsia="da-DK"/>
            </w:rPr>
            <w:alias w:val="Title"/>
            <w:id w:val="9792168"/>
            <w:placeholder>
              <w:docPart w:val="8C05EC19739349278D9EC3BC860F0CC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B0D830C" w14:textId="159BD830" w:rsidR="00EF1C85" w:rsidRPr="00303033" w:rsidRDefault="00EC5B5A" w:rsidP="00641C42">
              <w:pPr>
                <w:widowControl w:val="0"/>
                <w:tabs>
                  <w:tab w:val="right" w:pos="9638"/>
                </w:tabs>
                <w:adjustRightInd w:val="0"/>
                <w:spacing w:before="60" w:after="0" w:line="240" w:lineRule="auto"/>
                <w:ind w:right="-144"/>
                <w:textAlignment w:val="baseline"/>
                <w:rPr>
                  <w:rFonts w:ascii="Arial" w:eastAsia="Times New Roman" w:hAnsi="Arial"/>
                  <w:sz w:val="18"/>
                  <w:szCs w:val="18"/>
                  <w:lang w:eastAsia="da-DK"/>
                </w:rPr>
              </w:pPr>
              <w:r w:rsidRPr="00EC5B5A">
                <w:rPr>
                  <w:rFonts w:ascii="Arial" w:hAnsi="Arial" w:cs="Arial"/>
                  <w:sz w:val="18"/>
                  <w:szCs w:val="18"/>
                  <w:lang w:eastAsia="da-DK"/>
                </w:rPr>
                <w:t xml:space="preserve">Guideline of delivering </w:t>
              </w:r>
              <w:proofErr w:type="spellStart"/>
              <w:r w:rsidRPr="00EC5B5A">
                <w:rPr>
                  <w:rFonts w:ascii="Arial" w:hAnsi="Arial" w:cs="Arial"/>
                  <w:sz w:val="18"/>
                  <w:szCs w:val="18"/>
                  <w:lang w:eastAsia="da-DK"/>
                </w:rPr>
                <w:t>Pboxes</w:t>
              </w:r>
              <w:proofErr w:type="spellEnd"/>
              <w:r w:rsidRPr="00EC5B5A">
                <w:rPr>
                  <w:rFonts w:ascii="Arial" w:hAnsi="Arial" w:cs="Arial"/>
                  <w:sz w:val="18"/>
                  <w:szCs w:val="18"/>
                  <w:lang w:eastAsia="da-DK"/>
                </w:rPr>
                <w:t>, lids &amp; bricks to LEGO Operaciones in Mexico from Truvant US and using as INCOTERM FCA</w:t>
              </w:r>
            </w:p>
          </w:sdtContent>
        </w:sdt>
      </w:tc>
      <w:tc>
        <w:tcPr>
          <w:tcW w:w="266" w:type="dxa"/>
          <w:vAlign w:val="center"/>
        </w:tcPr>
        <w:p w14:paraId="70692D9C" w14:textId="77777777" w:rsidR="00EF1C85" w:rsidRPr="00303033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60" w:type="dxa"/>
          <w:vAlign w:val="center"/>
        </w:tcPr>
        <w:p w14:paraId="0E07BA1A" w14:textId="77777777" w:rsidR="00EF1C85" w:rsidRPr="00303033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992" w:type="dxa"/>
          <w:vAlign w:val="center"/>
        </w:tcPr>
        <w:p w14:paraId="597B37CF" w14:textId="77777777" w:rsidR="00EF1C85" w:rsidRPr="00B95CE1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>Version:</w:t>
          </w:r>
        </w:p>
      </w:tc>
      <w:tc>
        <w:tcPr>
          <w:tcW w:w="1280" w:type="dxa"/>
          <w:vAlign w:val="center"/>
        </w:tcPr>
        <w:p w14:paraId="6718DB29" w14:textId="2675D3BD" w:rsidR="00EF1C85" w:rsidRPr="00B95CE1" w:rsidRDefault="00EC5B5A" w:rsidP="002844DF">
          <w:pPr>
            <w:widowControl w:val="0"/>
            <w:tabs>
              <w:tab w:val="center" w:pos="4819"/>
              <w:tab w:val="right" w:pos="9638"/>
            </w:tabs>
            <w:adjustRightInd w:val="0"/>
            <w:spacing w:before="60"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20"/>
              <w:lang w:eastAsia="da-DK"/>
            </w:rPr>
          </w:pPr>
          <w:r>
            <w:rPr>
              <w:rFonts w:ascii="Arial" w:eastAsia="Times New Roman" w:hAnsi="Arial"/>
              <w:sz w:val="18"/>
              <w:szCs w:val="20"/>
              <w:lang w:eastAsia="da-DK"/>
            </w:rPr>
            <w:t>1</w:t>
          </w:r>
          <w:r w:rsidR="00C45B8D">
            <w:rPr>
              <w:rFonts w:ascii="Arial" w:eastAsia="Times New Roman" w:hAnsi="Arial"/>
              <w:sz w:val="18"/>
              <w:szCs w:val="20"/>
              <w:lang w:eastAsia="da-DK"/>
            </w:rPr>
            <w:t>.0</w:t>
          </w:r>
        </w:p>
      </w:tc>
    </w:tr>
    <w:tr w:rsidR="00EF1C85" w:rsidRPr="00B95CE1" w14:paraId="3430A30D" w14:textId="77777777" w:rsidTr="002844DF">
      <w:tc>
        <w:tcPr>
          <w:tcW w:w="1630" w:type="dxa"/>
          <w:vAlign w:val="center"/>
        </w:tcPr>
        <w:p w14:paraId="76E75515" w14:textId="77777777" w:rsidR="00EF1C85" w:rsidRPr="00B95CE1" w:rsidRDefault="00EF1C85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>Document owner:</w:t>
          </w:r>
        </w:p>
      </w:tc>
      <w:tc>
        <w:tcPr>
          <w:tcW w:w="5811" w:type="dxa"/>
          <w:vAlign w:val="center"/>
        </w:tcPr>
        <w:p w14:paraId="23B800D7" w14:textId="77777777" w:rsidR="00EF1C85" w:rsidRPr="00197C55" w:rsidRDefault="006041F1" w:rsidP="002844DF">
          <w:pPr>
            <w:widowControl w:val="0"/>
            <w:adjustRightInd w:val="0"/>
            <w:spacing w:before="60" w:after="0" w:line="240" w:lineRule="auto"/>
            <w:textAlignment w:val="baseline"/>
            <w:rPr>
              <w:rFonts w:ascii="Arial" w:hAnsi="Arial" w:cs="Arial"/>
              <w:sz w:val="18"/>
              <w:szCs w:val="18"/>
              <w:lang w:eastAsia="da-DK"/>
            </w:rPr>
          </w:pPr>
          <w:r w:rsidRPr="00197C55">
            <w:rPr>
              <w:rFonts w:ascii="Arial" w:hAnsi="Arial" w:cs="Arial"/>
              <w:sz w:val="18"/>
              <w:szCs w:val="18"/>
              <w:lang w:eastAsia="da-DK"/>
            </w:rPr>
            <w:t>Cecilia Montes</w:t>
          </w:r>
        </w:p>
      </w:tc>
      <w:tc>
        <w:tcPr>
          <w:tcW w:w="266" w:type="dxa"/>
          <w:vAlign w:val="center"/>
        </w:tcPr>
        <w:p w14:paraId="6504F578" w14:textId="77777777" w:rsidR="00EF1C85" w:rsidRPr="00B95CE1" w:rsidRDefault="00EF1C85" w:rsidP="002844DF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60" w:type="dxa"/>
          <w:vAlign w:val="center"/>
        </w:tcPr>
        <w:p w14:paraId="0A49F3BC" w14:textId="77777777" w:rsidR="00EF1C85" w:rsidRPr="00B95CE1" w:rsidRDefault="00EF1C85" w:rsidP="002844DF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992" w:type="dxa"/>
          <w:vAlign w:val="center"/>
        </w:tcPr>
        <w:p w14:paraId="52181F6E" w14:textId="77777777" w:rsidR="00EF1C85" w:rsidRPr="00B95CE1" w:rsidRDefault="00EF1C85" w:rsidP="002844DF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>Page:</w:t>
          </w:r>
        </w:p>
      </w:tc>
      <w:tc>
        <w:tcPr>
          <w:tcW w:w="1280" w:type="dxa"/>
          <w:vAlign w:val="center"/>
        </w:tcPr>
        <w:p w14:paraId="027A9848" w14:textId="6624273A" w:rsidR="00EF1C85" w:rsidRPr="00B95CE1" w:rsidRDefault="00EF1C85" w:rsidP="002844DF">
          <w:pPr>
            <w:widowControl w:val="0"/>
            <w:tabs>
              <w:tab w:val="center" w:pos="4819"/>
              <w:tab w:val="right" w:pos="9638"/>
            </w:tabs>
            <w:adjustRightInd w:val="0"/>
            <w:spacing w:before="60"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 w:rsidRPr="00B95CE1">
            <w:rPr>
              <w:rFonts w:ascii="Arial" w:eastAsia="Times New Roman" w:hAnsi="Arial"/>
              <w:sz w:val="18"/>
              <w:lang w:eastAsia="da-DK"/>
            </w:rPr>
            <w:t xml:space="preserve"> </w:t>
          </w:r>
          <w:r w:rsidRPr="00B95CE1">
            <w:rPr>
              <w:rFonts w:ascii="Arial" w:eastAsia="Times New Roman" w:hAnsi="Arial"/>
              <w:sz w:val="18"/>
              <w:lang w:eastAsia="da-DK"/>
            </w:rPr>
            <w:fldChar w:fldCharType="begin"/>
          </w:r>
          <w:r w:rsidRPr="00B95CE1">
            <w:rPr>
              <w:rFonts w:ascii="Arial" w:eastAsia="Times New Roman" w:hAnsi="Arial"/>
              <w:sz w:val="18"/>
              <w:lang w:eastAsia="da-DK"/>
            </w:rPr>
            <w:instrText xml:space="preserve"> PAGE </w:instrText>
          </w:r>
          <w:r w:rsidRPr="00B95CE1">
            <w:rPr>
              <w:rFonts w:ascii="Arial" w:eastAsia="Times New Roman" w:hAnsi="Arial"/>
              <w:sz w:val="18"/>
              <w:lang w:eastAsia="da-DK"/>
            </w:rPr>
            <w:fldChar w:fldCharType="separate"/>
          </w:r>
          <w:r w:rsidR="007D4603">
            <w:rPr>
              <w:rFonts w:ascii="Arial" w:eastAsia="Times New Roman" w:hAnsi="Arial"/>
              <w:noProof/>
              <w:sz w:val="18"/>
              <w:lang w:eastAsia="da-DK"/>
            </w:rPr>
            <w:t>2</w:t>
          </w:r>
          <w:r w:rsidRPr="00B95CE1">
            <w:rPr>
              <w:rFonts w:ascii="Arial" w:eastAsia="Times New Roman" w:hAnsi="Arial"/>
              <w:sz w:val="18"/>
              <w:lang w:eastAsia="da-DK"/>
            </w:rPr>
            <w:fldChar w:fldCharType="end"/>
          </w:r>
          <w:r w:rsidRPr="00B95CE1">
            <w:rPr>
              <w:rFonts w:ascii="Arial" w:eastAsia="Times New Roman" w:hAnsi="Arial"/>
              <w:sz w:val="18"/>
              <w:lang w:eastAsia="da-DK"/>
            </w:rPr>
            <w:t xml:space="preserve"> o</w: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t xml:space="preserve">f </w: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fldChar w:fldCharType="begin"/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instrText xml:space="preserve"> NUMPAGES </w:instrTex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fldChar w:fldCharType="separate"/>
          </w:r>
          <w:r w:rsidR="007D4603">
            <w:rPr>
              <w:rFonts w:ascii="Arial" w:eastAsia="Times New Roman" w:hAnsi="Arial"/>
              <w:noProof/>
              <w:sz w:val="18"/>
              <w:szCs w:val="18"/>
              <w:lang w:eastAsia="da-DK"/>
            </w:rPr>
            <w:t>2</w:t>
          </w:r>
          <w:r w:rsidRPr="00B95CE1">
            <w:rPr>
              <w:rFonts w:ascii="Arial" w:eastAsia="Times New Roman" w:hAnsi="Arial"/>
              <w:sz w:val="18"/>
              <w:szCs w:val="18"/>
              <w:lang w:eastAsia="da-DK"/>
            </w:rPr>
            <w:fldChar w:fldCharType="end"/>
          </w:r>
        </w:p>
      </w:tc>
    </w:tr>
    <w:tr w:rsidR="003053C8" w:rsidRPr="00B95CE1" w14:paraId="086EC90C" w14:textId="77777777" w:rsidTr="002844DF">
      <w:tc>
        <w:tcPr>
          <w:tcW w:w="1630" w:type="dxa"/>
          <w:vAlign w:val="center"/>
        </w:tcPr>
        <w:p w14:paraId="48EBF999" w14:textId="77777777" w:rsidR="003053C8" w:rsidRPr="00B95CE1" w:rsidRDefault="003053C8" w:rsidP="002844DF">
          <w:pPr>
            <w:widowControl w:val="0"/>
            <w:tabs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  <w:r>
            <w:rPr>
              <w:rFonts w:ascii="Arial" w:eastAsia="Times New Roman" w:hAnsi="Arial"/>
              <w:sz w:val="18"/>
              <w:szCs w:val="18"/>
              <w:lang w:eastAsia="da-DK"/>
            </w:rPr>
            <w:t>Date:</w:t>
          </w:r>
        </w:p>
      </w:tc>
      <w:tc>
        <w:tcPr>
          <w:tcW w:w="5811" w:type="dxa"/>
          <w:vAlign w:val="center"/>
        </w:tcPr>
        <w:p w14:paraId="1FD34531" w14:textId="2923B8C6" w:rsidR="003053C8" w:rsidRPr="00197C55" w:rsidRDefault="00EC5B5A" w:rsidP="002844DF">
          <w:pPr>
            <w:widowControl w:val="0"/>
            <w:adjustRightInd w:val="0"/>
            <w:spacing w:before="60" w:after="0" w:line="240" w:lineRule="auto"/>
            <w:textAlignment w:val="baseline"/>
            <w:rPr>
              <w:rFonts w:ascii="Arial" w:hAnsi="Arial" w:cs="Arial"/>
              <w:sz w:val="18"/>
              <w:szCs w:val="18"/>
              <w:lang w:eastAsia="da-DK"/>
            </w:rPr>
          </w:pPr>
          <w:r>
            <w:rPr>
              <w:rFonts w:ascii="Arial" w:hAnsi="Arial" w:cs="Arial"/>
              <w:sz w:val="18"/>
              <w:szCs w:val="18"/>
              <w:lang w:eastAsia="da-DK"/>
            </w:rPr>
            <w:t>05</w:t>
          </w:r>
          <w:r w:rsidR="003053C8" w:rsidRPr="00197C55">
            <w:rPr>
              <w:rFonts w:ascii="Arial" w:hAnsi="Arial" w:cs="Arial"/>
              <w:sz w:val="18"/>
              <w:szCs w:val="18"/>
              <w:lang w:eastAsia="da-DK"/>
            </w:rPr>
            <w:t>/</w:t>
          </w:r>
          <w:r>
            <w:rPr>
              <w:rFonts w:ascii="Arial" w:hAnsi="Arial" w:cs="Arial"/>
              <w:sz w:val="18"/>
              <w:szCs w:val="18"/>
              <w:lang w:eastAsia="da-DK"/>
            </w:rPr>
            <w:t>19</w:t>
          </w:r>
          <w:r w:rsidR="003053C8" w:rsidRPr="00197C55">
            <w:rPr>
              <w:rFonts w:ascii="Arial" w:hAnsi="Arial" w:cs="Arial"/>
              <w:sz w:val="18"/>
              <w:szCs w:val="18"/>
              <w:lang w:eastAsia="da-DK"/>
            </w:rPr>
            <w:t>/20</w:t>
          </w:r>
          <w:r>
            <w:rPr>
              <w:rFonts w:ascii="Arial" w:hAnsi="Arial" w:cs="Arial"/>
              <w:sz w:val="18"/>
              <w:szCs w:val="18"/>
              <w:lang w:eastAsia="da-DK"/>
            </w:rPr>
            <w:t>22</w:t>
          </w:r>
        </w:p>
      </w:tc>
      <w:tc>
        <w:tcPr>
          <w:tcW w:w="266" w:type="dxa"/>
          <w:vAlign w:val="center"/>
        </w:tcPr>
        <w:p w14:paraId="07121DC7" w14:textId="77777777" w:rsidR="003053C8" w:rsidRPr="00B95CE1" w:rsidRDefault="003053C8" w:rsidP="002844DF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60" w:type="dxa"/>
          <w:vAlign w:val="center"/>
        </w:tcPr>
        <w:p w14:paraId="5D0D1EE0" w14:textId="77777777" w:rsidR="003053C8" w:rsidRPr="00B95CE1" w:rsidRDefault="003053C8" w:rsidP="002844DF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992" w:type="dxa"/>
          <w:vAlign w:val="center"/>
        </w:tcPr>
        <w:p w14:paraId="5B66716F" w14:textId="77777777" w:rsidR="003053C8" w:rsidRPr="00B95CE1" w:rsidRDefault="003053C8" w:rsidP="002844DF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before="60"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eastAsia="da-DK"/>
            </w:rPr>
          </w:pPr>
        </w:p>
      </w:tc>
      <w:tc>
        <w:tcPr>
          <w:tcW w:w="1280" w:type="dxa"/>
          <w:vAlign w:val="center"/>
        </w:tcPr>
        <w:p w14:paraId="041A850C" w14:textId="77777777" w:rsidR="003053C8" w:rsidRPr="00B95CE1" w:rsidRDefault="003053C8" w:rsidP="002844DF">
          <w:pPr>
            <w:widowControl w:val="0"/>
            <w:tabs>
              <w:tab w:val="center" w:pos="4819"/>
              <w:tab w:val="right" w:pos="9638"/>
            </w:tabs>
            <w:adjustRightInd w:val="0"/>
            <w:spacing w:before="60"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lang w:eastAsia="da-DK"/>
            </w:rPr>
          </w:pPr>
        </w:p>
      </w:tc>
    </w:tr>
  </w:tbl>
  <w:p w14:paraId="1D2380DE" w14:textId="77777777" w:rsidR="00EF1C85" w:rsidRPr="00EA59DB" w:rsidRDefault="00EF1C85" w:rsidP="002844DF">
    <w:pPr>
      <w:pStyle w:val="Piedepgina"/>
      <w:tabs>
        <w:tab w:val="clear" w:pos="4819"/>
        <w:tab w:val="clear" w:pos="9638"/>
      </w:tabs>
      <w:spacing w:line="240" w:lineRule="auto"/>
      <w:jc w:val="center"/>
      <w:rPr>
        <w:sz w:val="16"/>
        <w:szCs w:val="16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88109" w14:textId="77777777" w:rsidR="00191C06" w:rsidRDefault="00191C06" w:rsidP="006722FB">
      <w:pPr>
        <w:spacing w:after="0" w:line="240" w:lineRule="auto"/>
      </w:pPr>
      <w:r>
        <w:separator/>
      </w:r>
    </w:p>
  </w:footnote>
  <w:footnote w:type="continuationSeparator" w:id="0">
    <w:p w14:paraId="4E75B8E3" w14:textId="77777777" w:rsidR="00191C06" w:rsidRDefault="00191C06" w:rsidP="006722FB">
      <w:pPr>
        <w:spacing w:after="0" w:line="240" w:lineRule="auto"/>
      </w:pPr>
      <w:r>
        <w:continuationSeparator/>
      </w:r>
    </w:p>
  </w:footnote>
  <w:footnote w:type="continuationNotice" w:id="1">
    <w:p w14:paraId="3C5E343D" w14:textId="77777777" w:rsidR="00191C06" w:rsidRDefault="00191C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0D1A11F8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  <w:rPr>
        <w:sz w:val="24"/>
        <w:szCs w:val="24"/>
      </w:rPr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BA7F95"/>
    <w:multiLevelType w:val="hybridMultilevel"/>
    <w:tmpl w:val="3238EF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75E55"/>
    <w:multiLevelType w:val="hybridMultilevel"/>
    <w:tmpl w:val="6E36A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C5026"/>
    <w:multiLevelType w:val="hybridMultilevel"/>
    <w:tmpl w:val="6E065CE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50B"/>
    <w:multiLevelType w:val="hybridMultilevel"/>
    <w:tmpl w:val="39ACE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54BB"/>
    <w:multiLevelType w:val="hybridMultilevel"/>
    <w:tmpl w:val="A36CF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C1E3D"/>
    <w:multiLevelType w:val="hybridMultilevel"/>
    <w:tmpl w:val="462A0F4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7B38"/>
    <w:multiLevelType w:val="hybridMultilevel"/>
    <w:tmpl w:val="248A4A94"/>
    <w:lvl w:ilvl="0" w:tplc="383CE1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1064F"/>
    <w:multiLevelType w:val="hybridMultilevel"/>
    <w:tmpl w:val="79669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207F4"/>
    <w:multiLevelType w:val="hybridMultilevel"/>
    <w:tmpl w:val="79B0D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A4F86"/>
    <w:multiLevelType w:val="hybridMultilevel"/>
    <w:tmpl w:val="462A0F4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C15B0"/>
    <w:multiLevelType w:val="hybridMultilevel"/>
    <w:tmpl w:val="82E8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8799F"/>
    <w:multiLevelType w:val="hybridMultilevel"/>
    <w:tmpl w:val="7430D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E4737"/>
    <w:multiLevelType w:val="hybridMultilevel"/>
    <w:tmpl w:val="73B8EE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779D1"/>
    <w:multiLevelType w:val="hybridMultilevel"/>
    <w:tmpl w:val="310C0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D5ECB"/>
    <w:multiLevelType w:val="hybridMultilevel"/>
    <w:tmpl w:val="BAAC0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F3C97"/>
    <w:multiLevelType w:val="hybridMultilevel"/>
    <w:tmpl w:val="9498F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5062C"/>
    <w:multiLevelType w:val="hybridMultilevel"/>
    <w:tmpl w:val="6E065CE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17308"/>
    <w:multiLevelType w:val="hybridMultilevel"/>
    <w:tmpl w:val="7346C2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85FB1"/>
    <w:multiLevelType w:val="hybridMultilevel"/>
    <w:tmpl w:val="F2B6D7C6"/>
    <w:lvl w:ilvl="0" w:tplc="BA2E02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36C0E"/>
    <w:multiLevelType w:val="hybridMultilevel"/>
    <w:tmpl w:val="30E29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B347E"/>
    <w:multiLevelType w:val="hybridMultilevel"/>
    <w:tmpl w:val="12D83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340F4"/>
    <w:multiLevelType w:val="hybridMultilevel"/>
    <w:tmpl w:val="CD061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95622"/>
    <w:multiLevelType w:val="hybridMultilevel"/>
    <w:tmpl w:val="6E065CE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72D54"/>
    <w:multiLevelType w:val="hybridMultilevel"/>
    <w:tmpl w:val="6576E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1581C"/>
    <w:multiLevelType w:val="hybridMultilevel"/>
    <w:tmpl w:val="CA5A7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46BC1"/>
    <w:multiLevelType w:val="hybridMultilevel"/>
    <w:tmpl w:val="4692B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86DEA"/>
    <w:multiLevelType w:val="hybridMultilevel"/>
    <w:tmpl w:val="0ADAB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91557"/>
    <w:multiLevelType w:val="hybridMultilevel"/>
    <w:tmpl w:val="7430D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A18EF"/>
    <w:multiLevelType w:val="hybridMultilevel"/>
    <w:tmpl w:val="9498F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D6AD8"/>
    <w:multiLevelType w:val="hybridMultilevel"/>
    <w:tmpl w:val="0276B64A"/>
    <w:lvl w:ilvl="0" w:tplc="059A2C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37EDD"/>
    <w:multiLevelType w:val="hybridMultilevel"/>
    <w:tmpl w:val="B31E0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3194E"/>
    <w:multiLevelType w:val="hybridMultilevel"/>
    <w:tmpl w:val="53E6EF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E6113"/>
    <w:multiLevelType w:val="hybridMultilevel"/>
    <w:tmpl w:val="B8F4F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EB150B"/>
    <w:multiLevelType w:val="hybridMultilevel"/>
    <w:tmpl w:val="53E6EF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57F65"/>
    <w:multiLevelType w:val="hybridMultilevel"/>
    <w:tmpl w:val="53E6E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BA0B6D"/>
    <w:multiLevelType w:val="hybridMultilevel"/>
    <w:tmpl w:val="9F10D79A"/>
    <w:lvl w:ilvl="0" w:tplc="E102BE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806B1"/>
    <w:multiLevelType w:val="hybridMultilevel"/>
    <w:tmpl w:val="AA80A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B5325"/>
    <w:multiLevelType w:val="hybridMultilevel"/>
    <w:tmpl w:val="C52A9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84620"/>
    <w:multiLevelType w:val="hybridMultilevel"/>
    <w:tmpl w:val="8B560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FA065D"/>
    <w:multiLevelType w:val="hybridMultilevel"/>
    <w:tmpl w:val="F18653E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D2512"/>
    <w:multiLevelType w:val="hybridMultilevel"/>
    <w:tmpl w:val="7430D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10196"/>
    <w:multiLevelType w:val="hybridMultilevel"/>
    <w:tmpl w:val="014C2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2629C"/>
    <w:multiLevelType w:val="hybridMultilevel"/>
    <w:tmpl w:val="3238EFD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96121"/>
    <w:multiLevelType w:val="hybridMultilevel"/>
    <w:tmpl w:val="EDB6F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F6546"/>
    <w:multiLevelType w:val="hybridMultilevel"/>
    <w:tmpl w:val="023E4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313886">
    <w:abstractNumId w:val="0"/>
  </w:num>
  <w:num w:numId="2" w16cid:durableId="315494757">
    <w:abstractNumId w:val="0"/>
  </w:num>
  <w:num w:numId="3" w16cid:durableId="131214158">
    <w:abstractNumId w:val="0"/>
  </w:num>
  <w:num w:numId="4" w16cid:durableId="1566065971">
    <w:abstractNumId w:val="0"/>
  </w:num>
  <w:num w:numId="5" w16cid:durableId="961032179">
    <w:abstractNumId w:val="45"/>
  </w:num>
  <w:num w:numId="6" w16cid:durableId="870534921">
    <w:abstractNumId w:val="44"/>
  </w:num>
  <w:num w:numId="7" w16cid:durableId="802818745">
    <w:abstractNumId w:val="18"/>
  </w:num>
  <w:num w:numId="8" w16cid:durableId="628055098">
    <w:abstractNumId w:val="9"/>
  </w:num>
  <w:num w:numId="9" w16cid:durableId="1706826063">
    <w:abstractNumId w:val="20"/>
  </w:num>
  <w:num w:numId="10" w16cid:durableId="556667277">
    <w:abstractNumId w:val="27"/>
  </w:num>
  <w:num w:numId="11" w16cid:durableId="906845714">
    <w:abstractNumId w:val="38"/>
  </w:num>
  <w:num w:numId="12" w16cid:durableId="7799195">
    <w:abstractNumId w:val="21"/>
  </w:num>
  <w:num w:numId="13" w16cid:durableId="1212308913">
    <w:abstractNumId w:val="4"/>
  </w:num>
  <w:num w:numId="14" w16cid:durableId="1052537412">
    <w:abstractNumId w:val="37"/>
  </w:num>
  <w:num w:numId="15" w16cid:durableId="1808231807">
    <w:abstractNumId w:val="39"/>
  </w:num>
  <w:num w:numId="16" w16cid:durableId="827013244">
    <w:abstractNumId w:val="25"/>
  </w:num>
  <w:num w:numId="17" w16cid:durableId="140079091">
    <w:abstractNumId w:val="22"/>
  </w:num>
  <w:num w:numId="18" w16cid:durableId="171531672">
    <w:abstractNumId w:val="26"/>
  </w:num>
  <w:num w:numId="19" w16cid:durableId="532155476">
    <w:abstractNumId w:val="13"/>
  </w:num>
  <w:num w:numId="20" w16cid:durableId="1762263619">
    <w:abstractNumId w:val="14"/>
  </w:num>
  <w:num w:numId="21" w16cid:durableId="462315298">
    <w:abstractNumId w:val="11"/>
  </w:num>
  <w:num w:numId="22" w16cid:durableId="668797513">
    <w:abstractNumId w:val="29"/>
  </w:num>
  <w:num w:numId="23" w16cid:durableId="1953517320">
    <w:abstractNumId w:val="16"/>
  </w:num>
  <w:num w:numId="24" w16cid:durableId="1153913678">
    <w:abstractNumId w:val="31"/>
  </w:num>
  <w:num w:numId="25" w16cid:durableId="155845115">
    <w:abstractNumId w:val="43"/>
  </w:num>
  <w:num w:numId="26" w16cid:durableId="766777302">
    <w:abstractNumId w:val="40"/>
  </w:num>
  <w:num w:numId="27" w16cid:durableId="279142484">
    <w:abstractNumId w:val="6"/>
  </w:num>
  <w:num w:numId="28" w16cid:durableId="1033650925">
    <w:abstractNumId w:val="10"/>
  </w:num>
  <w:num w:numId="29" w16cid:durableId="1230381331">
    <w:abstractNumId w:val="1"/>
  </w:num>
  <w:num w:numId="30" w16cid:durableId="1939020847">
    <w:abstractNumId w:val="42"/>
  </w:num>
  <w:num w:numId="31" w16cid:durableId="740493442">
    <w:abstractNumId w:val="5"/>
  </w:num>
  <w:num w:numId="32" w16cid:durableId="1678921438">
    <w:abstractNumId w:val="17"/>
  </w:num>
  <w:num w:numId="33" w16cid:durableId="1990472708">
    <w:abstractNumId w:val="15"/>
  </w:num>
  <w:num w:numId="34" w16cid:durableId="1713919504">
    <w:abstractNumId w:val="12"/>
  </w:num>
  <w:num w:numId="35" w16cid:durableId="1688167579">
    <w:abstractNumId w:val="23"/>
  </w:num>
  <w:num w:numId="36" w16cid:durableId="1066412207">
    <w:abstractNumId w:val="28"/>
  </w:num>
  <w:num w:numId="37" w16cid:durableId="1461653420">
    <w:abstractNumId w:val="24"/>
  </w:num>
  <w:num w:numId="38" w16cid:durableId="1052386998">
    <w:abstractNumId w:val="2"/>
  </w:num>
  <w:num w:numId="39" w16cid:durableId="724374088">
    <w:abstractNumId w:val="33"/>
  </w:num>
  <w:num w:numId="40" w16cid:durableId="448667553">
    <w:abstractNumId w:val="3"/>
  </w:num>
  <w:num w:numId="41" w16cid:durableId="1387489881">
    <w:abstractNumId w:val="41"/>
  </w:num>
  <w:num w:numId="42" w16cid:durableId="1152256147">
    <w:abstractNumId w:val="36"/>
  </w:num>
  <w:num w:numId="43" w16cid:durableId="722632345">
    <w:abstractNumId w:val="0"/>
  </w:num>
  <w:num w:numId="44" w16cid:durableId="765659749">
    <w:abstractNumId w:val="19"/>
  </w:num>
  <w:num w:numId="45" w16cid:durableId="510799930">
    <w:abstractNumId w:val="30"/>
  </w:num>
  <w:num w:numId="46" w16cid:durableId="654068537">
    <w:abstractNumId w:val="7"/>
  </w:num>
  <w:num w:numId="47" w16cid:durableId="382101753">
    <w:abstractNumId w:val="8"/>
  </w:num>
  <w:num w:numId="48" w16cid:durableId="782581429">
    <w:abstractNumId w:val="35"/>
  </w:num>
  <w:num w:numId="49" w16cid:durableId="610285982">
    <w:abstractNumId w:val="34"/>
  </w:num>
  <w:num w:numId="50" w16cid:durableId="395709601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hoana Perez">
    <w15:presenceInfo w15:providerId="AD" w15:userId="S::jhoana.perez@LEGO.com::8b4f155c-f9c4-482e-8e99-8367d15058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1304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2FB"/>
    <w:rsid w:val="00002B61"/>
    <w:rsid w:val="000036B9"/>
    <w:rsid w:val="00003F82"/>
    <w:rsid w:val="0000593D"/>
    <w:rsid w:val="00007D04"/>
    <w:rsid w:val="00010CFE"/>
    <w:rsid w:val="000136D9"/>
    <w:rsid w:val="00013AED"/>
    <w:rsid w:val="00015824"/>
    <w:rsid w:val="00022E4E"/>
    <w:rsid w:val="00023784"/>
    <w:rsid w:val="00025728"/>
    <w:rsid w:val="0002613A"/>
    <w:rsid w:val="0004249C"/>
    <w:rsid w:val="00045EDB"/>
    <w:rsid w:val="00047AB6"/>
    <w:rsid w:val="00065916"/>
    <w:rsid w:val="00074112"/>
    <w:rsid w:val="000800E0"/>
    <w:rsid w:val="000806D5"/>
    <w:rsid w:val="00080EAA"/>
    <w:rsid w:val="0008334F"/>
    <w:rsid w:val="00083370"/>
    <w:rsid w:val="000844CB"/>
    <w:rsid w:val="00087776"/>
    <w:rsid w:val="000A68BA"/>
    <w:rsid w:val="000A7186"/>
    <w:rsid w:val="000A7F82"/>
    <w:rsid w:val="000C0E78"/>
    <w:rsid w:val="000C3A49"/>
    <w:rsid w:val="000F0B48"/>
    <w:rsid w:val="0010611E"/>
    <w:rsid w:val="00116FB1"/>
    <w:rsid w:val="00121AB0"/>
    <w:rsid w:val="001229F5"/>
    <w:rsid w:val="001237AC"/>
    <w:rsid w:val="00124A20"/>
    <w:rsid w:val="00124B93"/>
    <w:rsid w:val="001372FB"/>
    <w:rsid w:val="001403BF"/>
    <w:rsid w:val="00140BDC"/>
    <w:rsid w:val="001413D7"/>
    <w:rsid w:val="001450B6"/>
    <w:rsid w:val="001472D9"/>
    <w:rsid w:val="001477AB"/>
    <w:rsid w:val="00150E33"/>
    <w:rsid w:val="0015139C"/>
    <w:rsid w:val="00160816"/>
    <w:rsid w:val="0016491A"/>
    <w:rsid w:val="00171B84"/>
    <w:rsid w:val="00176762"/>
    <w:rsid w:val="0018260D"/>
    <w:rsid w:val="00191C06"/>
    <w:rsid w:val="0019642C"/>
    <w:rsid w:val="00197C55"/>
    <w:rsid w:val="001A16F8"/>
    <w:rsid w:val="001A5669"/>
    <w:rsid w:val="001B13D6"/>
    <w:rsid w:val="001B385E"/>
    <w:rsid w:val="001B3C87"/>
    <w:rsid w:val="001B6D2F"/>
    <w:rsid w:val="001C502E"/>
    <w:rsid w:val="001D1885"/>
    <w:rsid w:val="001D28D8"/>
    <w:rsid w:val="001E0908"/>
    <w:rsid w:val="001E0BAC"/>
    <w:rsid w:val="001E1180"/>
    <w:rsid w:val="001E5DE1"/>
    <w:rsid w:val="001F3E66"/>
    <w:rsid w:val="002001A1"/>
    <w:rsid w:val="00205B36"/>
    <w:rsid w:val="00207C57"/>
    <w:rsid w:val="002102AD"/>
    <w:rsid w:val="002201E4"/>
    <w:rsid w:val="00220D74"/>
    <w:rsid w:val="002304EC"/>
    <w:rsid w:val="00230893"/>
    <w:rsid w:val="00231E21"/>
    <w:rsid w:val="00233238"/>
    <w:rsid w:val="0023425D"/>
    <w:rsid w:val="00235925"/>
    <w:rsid w:val="00235F88"/>
    <w:rsid w:val="00244BDF"/>
    <w:rsid w:val="002464AB"/>
    <w:rsid w:val="00264DA1"/>
    <w:rsid w:val="0026697D"/>
    <w:rsid w:val="00270A24"/>
    <w:rsid w:val="00271882"/>
    <w:rsid w:val="00271B38"/>
    <w:rsid w:val="00275927"/>
    <w:rsid w:val="00276777"/>
    <w:rsid w:val="00277EDE"/>
    <w:rsid w:val="00283A4E"/>
    <w:rsid w:val="002844DF"/>
    <w:rsid w:val="00292530"/>
    <w:rsid w:val="002A23A0"/>
    <w:rsid w:val="002A4EBF"/>
    <w:rsid w:val="002B1F0E"/>
    <w:rsid w:val="002B776E"/>
    <w:rsid w:val="002C4A3D"/>
    <w:rsid w:val="002C577B"/>
    <w:rsid w:val="002D0964"/>
    <w:rsid w:val="002D2CBF"/>
    <w:rsid w:val="002D61D6"/>
    <w:rsid w:val="002E778F"/>
    <w:rsid w:val="00303033"/>
    <w:rsid w:val="00303D92"/>
    <w:rsid w:val="003053C8"/>
    <w:rsid w:val="00311D35"/>
    <w:rsid w:val="00312214"/>
    <w:rsid w:val="00315C61"/>
    <w:rsid w:val="00320B90"/>
    <w:rsid w:val="00320BCC"/>
    <w:rsid w:val="00331C97"/>
    <w:rsid w:val="00335E1E"/>
    <w:rsid w:val="00340099"/>
    <w:rsid w:val="0034124B"/>
    <w:rsid w:val="0034407D"/>
    <w:rsid w:val="00352BD7"/>
    <w:rsid w:val="00361E8D"/>
    <w:rsid w:val="003710F0"/>
    <w:rsid w:val="00371AF8"/>
    <w:rsid w:val="00371BDA"/>
    <w:rsid w:val="00373149"/>
    <w:rsid w:val="003732FD"/>
    <w:rsid w:val="00382A4E"/>
    <w:rsid w:val="00392E21"/>
    <w:rsid w:val="00396BE9"/>
    <w:rsid w:val="003A231B"/>
    <w:rsid w:val="003A30BC"/>
    <w:rsid w:val="003B136D"/>
    <w:rsid w:val="003B22DD"/>
    <w:rsid w:val="003B34B4"/>
    <w:rsid w:val="003C0D09"/>
    <w:rsid w:val="003C156B"/>
    <w:rsid w:val="003C2950"/>
    <w:rsid w:val="003C29BE"/>
    <w:rsid w:val="003D1510"/>
    <w:rsid w:val="003D5373"/>
    <w:rsid w:val="003E32BA"/>
    <w:rsid w:val="003E3A3F"/>
    <w:rsid w:val="003E4E01"/>
    <w:rsid w:val="00401C3F"/>
    <w:rsid w:val="00410CCD"/>
    <w:rsid w:val="00415531"/>
    <w:rsid w:val="00417954"/>
    <w:rsid w:val="004215C9"/>
    <w:rsid w:val="00426FCC"/>
    <w:rsid w:val="00430231"/>
    <w:rsid w:val="00433E0C"/>
    <w:rsid w:val="00443AF4"/>
    <w:rsid w:val="00445B88"/>
    <w:rsid w:val="004576CA"/>
    <w:rsid w:val="00457C65"/>
    <w:rsid w:val="00460549"/>
    <w:rsid w:val="00460803"/>
    <w:rsid w:val="004612E2"/>
    <w:rsid w:val="00464A4D"/>
    <w:rsid w:val="0046662E"/>
    <w:rsid w:val="004729E3"/>
    <w:rsid w:val="00476AAF"/>
    <w:rsid w:val="0048059E"/>
    <w:rsid w:val="00482ACE"/>
    <w:rsid w:val="00483369"/>
    <w:rsid w:val="0048492B"/>
    <w:rsid w:val="00486D82"/>
    <w:rsid w:val="00490D12"/>
    <w:rsid w:val="0049387C"/>
    <w:rsid w:val="004A6576"/>
    <w:rsid w:val="004A7CBD"/>
    <w:rsid w:val="004A7D90"/>
    <w:rsid w:val="004B2780"/>
    <w:rsid w:val="004B3353"/>
    <w:rsid w:val="004B6E87"/>
    <w:rsid w:val="004C36FC"/>
    <w:rsid w:val="004C5C6C"/>
    <w:rsid w:val="004C5DE5"/>
    <w:rsid w:val="004C690B"/>
    <w:rsid w:val="004D4D11"/>
    <w:rsid w:val="004D7653"/>
    <w:rsid w:val="004E131F"/>
    <w:rsid w:val="004E66F3"/>
    <w:rsid w:val="004F742D"/>
    <w:rsid w:val="005016AF"/>
    <w:rsid w:val="005055B7"/>
    <w:rsid w:val="00511E47"/>
    <w:rsid w:val="00520CDE"/>
    <w:rsid w:val="00521C58"/>
    <w:rsid w:val="00526D89"/>
    <w:rsid w:val="00527570"/>
    <w:rsid w:val="00554636"/>
    <w:rsid w:val="00554A09"/>
    <w:rsid w:val="00564B6A"/>
    <w:rsid w:val="0056665D"/>
    <w:rsid w:val="00582782"/>
    <w:rsid w:val="00595F2C"/>
    <w:rsid w:val="005B04B7"/>
    <w:rsid w:val="005B1F38"/>
    <w:rsid w:val="005B2F74"/>
    <w:rsid w:val="005B42D6"/>
    <w:rsid w:val="005B4B5E"/>
    <w:rsid w:val="005B4CFB"/>
    <w:rsid w:val="005B50CE"/>
    <w:rsid w:val="005B7CBF"/>
    <w:rsid w:val="005C637A"/>
    <w:rsid w:val="005D7AE2"/>
    <w:rsid w:val="005E274F"/>
    <w:rsid w:val="005E31C4"/>
    <w:rsid w:val="005F138C"/>
    <w:rsid w:val="005F1C30"/>
    <w:rsid w:val="005F317A"/>
    <w:rsid w:val="005F4995"/>
    <w:rsid w:val="006041F1"/>
    <w:rsid w:val="00606BCA"/>
    <w:rsid w:val="00607C78"/>
    <w:rsid w:val="00611EDB"/>
    <w:rsid w:val="006207A9"/>
    <w:rsid w:val="006225D1"/>
    <w:rsid w:val="00625C27"/>
    <w:rsid w:val="00627AC6"/>
    <w:rsid w:val="00634CE0"/>
    <w:rsid w:val="00641410"/>
    <w:rsid w:val="00641572"/>
    <w:rsid w:val="00641C42"/>
    <w:rsid w:val="00650E6E"/>
    <w:rsid w:val="0066340B"/>
    <w:rsid w:val="00664111"/>
    <w:rsid w:val="006722FB"/>
    <w:rsid w:val="006731AB"/>
    <w:rsid w:val="006769E1"/>
    <w:rsid w:val="0068097B"/>
    <w:rsid w:val="006816B2"/>
    <w:rsid w:val="00685300"/>
    <w:rsid w:val="0068795D"/>
    <w:rsid w:val="00691990"/>
    <w:rsid w:val="00697276"/>
    <w:rsid w:val="006A10A0"/>
    <w:rsid w:val="006B0906"/>
    <w:rsid w:val="006B3906"/>
    <w:rsid w:val="006B55BF"/>
    <w:rsid w:val="006B712C"/>
    <w:rsid w:val="006C07A7"/>
    <w:rsid w:val="006C41F6"/>
    <w:rsid w:val="006C4C9D"/>
    <w:rsid w:val="006D191D"/>
    <w:rsid w:val="006F2B08"/>
    <w:rsid w:val="006F2F23"/>
    <w:rsid w:val="006F43B5"/>
    <w:rsid w:val="006F4992"/>
    <w:rsid w:val="006F6B3E"/>
    <w:rsid w:val="006F702A"/>
    <w:rsid w:val="00706629"/>
    <w:rsid w:val="00710FFE"/>
    <w:rsid w:val="007124C0"/>
    <w:rsid w:val="00714A60"/>
    <w:rsid w:val="0072033F"/>
    <w:rsid w:val="007235E1"/>
    <w:rsid w:val="007258B4"/>
    <w:rsid w:val="0072725F"/>
    <w:rsid w:val="00731AF7"/>
    <w:rsid w:val="007361CC"/>
    <w:rsid w:val="00737300"/>
    <w:rsid w:val="00737DBC"/>
    <w:rsid w:val="0074016F"/>
    <w:rsid w:val="00740AC6"/>
    <w:rsid w:val="00741840"/>
    <w:rsid w:val="007450FE"/>
    <w:rsid w:val="00747976"/>
    <w:rsid w:val="00747A39"/>
    <w:rsid w:val="00761821"/>
    <w:rsid w:val="00762FA5"/>
    <w:rsid w:val="00763CD3"/>
    <w:rsid w:val="00763E34"/>
    <w:rsid w:val="00767E34"/>
    <w:rsid w:val="0077145C"/>
    <w:rsid w:val="00781725"/>
    <w:rsid w:val="00783696"/>
    <w:rsid w:val="00783B9A"/>
    <w:rsid w:val="00785924"/>
    <w:rsid w:val="00787D04"/>
    <w:rsid w:val="0079659F"/>
    <w:rsid w:val="007973E8"/>
    <w:rsid w:val="00797588"/>
    <w:rsid w:val="007A0F92"/>
    <w:rsid w:val="007B12E6"/>
    <w:rsid w:val="007C249F"/>
    <w:rsid w:val="007C2AB5"/>
    <w:rsid w:val="007D10B8"/>
    <w:rsid w:val="007D4603"/>
    <w:rsid w:val="007D6806"/>
    <w:rsid w:val="007D6914"/>
    <w:rsid w:val="007D7BC0"/>
    <w:rsid w:val="007E418A"/>
    <w:rsid w:val="007E7219"/>
    <w:rsid w:val="007F712D"/>
    <w:rsid w:val="00800D58"/>
    <w:rsid w:val="00815A0A"/>
    <w:rsid w:val="008203AA"/>
    <w:rsid w:val="00832406"/>
    <w:rsid w:val="00844FCD"/>
    <w:rsid w:val="00861E21"/>
    <w:rsid w:val="00862881"/>
    <w:rsid w:val="00863DA5"/>
    <w:rsid w:val="00867DDD"/>
    <w:rsid w:val="008800C1"/>
    <w:rsid w:val="008815F3"/>
    <w:rsid w:val="00881A04"/>
    <w:rsid w:val="00883D64"/>
    <w:rsid w:val="00887DF2"/>
    <w:rsid w:val="0089341D"/>
    <w:rsid w:val="008966AD"/>
    <w:rsid w:val="008A2275"/>
    <w:rsid w:val="008A3F87"/>
    <w:rsid w:val="008A432D"/>
    <w:rsid w:val="008A659D"/>
    <w:rsid w:val="008A6745"/>
    <w:rsid w:val="008B370A"/>
    <w:rsid w:val="008C27E6"/>
    <w:rsid w:val="008C614B"/>
    <w:rsid w:val="008D19CE"/>
    <w:rsid w:val="008D19F1"/>
    <w:rsid w:val="008D1EC7"/>
    <w:rsid w:val="008D3D83"/>
    <w:rsid w:val="008D55D7"/>
    <w:rsid w:val="008D5BD8"/>
    <w:rsid w:val="008E3940"/>
    <w:rsid w:val="008E7EE9"/>
    <w:rsid w:val="008F3468"/>
    <w:rsid w:val="00900C49"/>
    <w:rsid w:val="00901BFF"/>
    <w:rsid w:val="009042F2"/>
    <w:rsid w:val="009104A6"/>
    <w:rsid w:val="009116E5"/>
    <w:rsid w:val="009145B4"/>
    <w:rsid w:val="00917383"/>
    <w:rsid w:val="00917847"/>
    <w:rsid w:val="0092575F"/>
    <w:rsid w:val="009325D2"/>
    <w:rsid w:val="00935E70"/>
    <w:rsid w:val="00936497"/>
    <w:rsid w:val="00937E67"/>
    <w:rsid w:val="00945BA1"/>
    <w:rsid w:val="00947079"/>
    <w:rsid w:val="009538AB"/>
    <w:rsid w:val="009551F5"/>
    <w:rsid w:val="00962B84"/>
    <w:rsid w:val="0097084C"/>
    <w:rsid w:val="00975D96"/>
    <w:rsid w:val="00993520"/>
    <w:rsid w:val="009A0BA1"/>
    <w:rsid w:val="009B0A79"/>
    <w:rsid w:val="009B3D57"/>
    <w:rsid w:val="009B6CB5"/>
    <w:rsid w:val="009C1218"/>
    <w:rsid w:val="009C6FDA"/>
    <w:rsid w:val="009F2D13"/>
    <w:rsid w:val="009F4839"/>
    <w:rsid w:val="00A02F40"/>
    <w:rsid w:val="00A02FF6"/>
    <w:rsid w:val="00A058DB"/>
    <w:rsid w:val="00A05CC1"/>
    <w:rsid w:val="00A20203"/>
    <w:rsid w:val="00A21D71"/>
    <w:rsid w:val="00A24F0C"/>
    <w:rsid w:val="00A26775"/>
    <w:rsid w:val="00A37584"/>
    <w:rsid w:val="00A438FB"/>
    <w:rsid w:val="00A50741"/>
    <w:rsid w:val="00A52ED9"/>
    <w:rsid w:val="00A57A1E"/>
    <w:rsid w:val="00A606D7"/>
    <w:rsid w:val="00A64411"/>
    <w:rsid w:val="00A65478"/>
    <w:rsid w:val="00A66F85"/>
    <w:rsid w:val="00A727D4"/>
    <w:rsid w:val="00A813F0"/>
    <w:rsid w:val="00A85E41"/>
    <w:rsid w:val="00A91A95"/>
    <w:rsid w:val="00A92C2B"/>
    <w:rsid w:val="00A97789"/>
    <w:rsid w:val="00AB0641"/>
    <w:rsid w:val="00AB282D"/>
    <w:rsid w:val="00AB754A"/>
    <w:rsid w:val="00AC249D"/>
    <w:rsid w:val="00AD0C43"/>
    <w:rsid w:val="00AD13CC"/>
    <w:rsid w:val="00AD20F8"/>
    <w:rsid w:val="00AD411F"/>
    <w:rsid w:val="00AD5592"/>
    <w:rsid w:val="00AD5B68"/>
    <w:rsid w:val="00AE5B10"/>
    <w:rsid w:val="00AE7BB5"/>
    <w:rsid w:val="00AF0E6D"/>
    <w:rsid w:val="00B055B1"/>
    <w:rsid w:val="00B11C8E"/>
    <w:rsid w:val="00B155A3"/>
    <w:rsid w:val="00B2094A"/>
    <w:rsid w:val="00B225B5"/>
    <w:rsid w:val="00B23CCA"/>
    <w:rsid w:val="00B31885"/>
    <w:rsid w:val="00B320C0"/>
    <w:rsid w:val="00B36BDC"/>
    <w:rsid w:val="00B4180D"/>
    <w:rsid w:val="00B46214"/>
    <w:rsid w:val="00B501D4"/>
    <w:rsid w:val="00B51F82"/>
    <w:rsid w:val="00B520E5"/>
    <w:rsid w:val="00B5529C"/>
    <w:rsid w:val="00B5722B"/>
    <w:rsid w:val="00B67176"/>
    <w:rsid w:val="00B73B1F"/>
    <w:rsid w:val="00B743FA"/>
    <w:rsid w:val="00B81A9D"/>
    <w:rsid w:val="00B953B3"/>
    <w:rsid w:val="00BA0255"/>
    <w:rsid w:val="00BA4DD8"/>
    <w:rsid w:val="00BC02FD"/>
    <w:rsid w:val="00BC54E4"/>
    <w:rsid w:val="00BD09E6"/>
    <w:rsid w:val="00BD48E9"/>
    <w:rsid w:val="00BD51FB"/>
    <w:rsid w:val="00BD6CA6"/>
    <w:rsid w:val="00BD70D4"/>
    <w:rsid w:val="00BE3B6D"/>
    <w:rsid w:val="00BE5AA5"/>
    <w:rsid w:val="00BE5CD7"/>
    <w:rsid w:val="00BE6E31"/>
    <w:rsid w:val="00BF5C65"/>
    <w:rsid w:val="00C154F2"/>
    <w:rsid w:val="00C20E60"/>
    <w:rsid w:val="00C26146"/>
    <w:rsid w:val="00C31FD1"/>
    <w:rsid w:val="00C361BB"/>
    <w:rsid w:val="00C40D0B"/>
    <w:rsid w:val="00C42878"/>
    <w:rsid w:val="00C45B8D"/>
    <w:rsid w:val="00C47A72"/>
    <w:rsid w:val="00C50C6E"/>
    <w:rsid w:val="00C54EAA"/>
    <w:rsid w:val="00C66EE0"/>
    <w:rsid w:val="00C87393"/>
    <w:rsid w:val="00C8760F"/>
    <w:rsid w:val="00C97FD9"/>
    <w:rsid w:val="00CA26B3"/>
    <w:rsid w:val="00CA6C29"/>
    <w:rsid w:val="00CA78E8"/>
    <w:rsid w:val="00CB0634"/>
    <w:rsid w:val="00CB5549"/>
    <w:rsid w:val="00CC0832"/>
    <w:rsid w:val="00CC135C"/>
    <w:rsid w:val="00CC27DF"/>
    <w:rsid w:val="00CC3DBB"/>
    <w:rsid w:val="00CC717B"/>
    <w:rsid w:val="00CD1252"/>
    <w:rsid w:val="00CD4003"/>
    <w:rsid w:val="00CE7286"/>
    <w:rsid w:val="00CF1458"/>
    <w:rsid w:val="00CF2F06"/>
    <w:rsid w:val="00CF4E18"/>
    <w:rsid w:val="00D01584"/>
    <w:rsid w:val="00D024B8"/>
    <w:rsid w:val="00D056A9"/>
    <w:rsid w:val="00D14D0A"/>
    <w:rsid w:val="00D169BE"/>
    <w:rsid w:val="00D242E1"/>
    <w:rsid w:val="00D2724B"/>
    <w:rsid w:val="00D3165B"/>
    <w:rsid w:val="00D31667"/>
    <w:rsid w:val="00D35DF8"/>
    <w:rsid w:val="00D40D19"/>
    <w:rsid w:val="00D44FB8"/>
    <w:rsid w:val="00D4552A"/>
    <w:rsid w:val="00D57797"/>
    <w:rsid w:val="00D66B8A"/>
    <w:rsid w:val="00D73062"/>
    <w:rsid w:val="00D7565E"/>
    <w:rsid w:val="00D76248"/>
    <w:rsid w:val="00D811EF"/>
    <w:rsid w:val="00D8442B"/>
    <w:rsid w:val="00D87C19"/>
    <w:rsid w:val="00D900C6"/>
    <w:rsid w:val="00D91045"/>
    <w:rsid w:val="00D944EE"/>
    <w:rsid w:val="00D94E40"/>
    <w:rsid w:val="00DA73A7"/>
    <w:rsid w:val="00DC465C"/>
    <w:rsid w:val="00DC5F46"/>
    <w:rsid w:val="00DD4FF2"/>
    <w:rsid w:val="00DD5B6D"/>
    <w:rsid w:val="00DE085A"/>
    <w:rsid w:val="00DE3695"/>
    <w:rsid w:val="00DE4A71"/>
    <w:rsid w:val="00DF1DAB"/>
    <w:rsid w:val="00DF3E30"/>
    <w:rsid w:val="00DF5EB7"/>
    <w:rsid w:val="00E00126"/>
    <w:rsid w:val="00E05BB0"/>
    <w:rsid w:val="00E06896"/>
    <w:rsid w:val="00E06F3A"/>
    <w:rsid w:val="00E1302F"/>
    <w:rsid w:val="00E17892"/>
    <w:rsid w:val="00E26F0B"/>
    <w:rsid w:val="00E32D61"/>
    <w:rsid w:val="00E335FA"/>
    <w:rsid w:val="00E33DE6"/>
    <w:rsid w:val="00E34F8C"/>
    <w:rsid w:val="00E366EA"/>
    <w:rsid w:val="00E51138"/>
    <w:rsid w:val="00E5435C"/>
    <w:rsid w:val="00E74883"/>
    <w:rsid w:val="00E82937"/>
    <w:rsid w:val="00E8434F"/>
    <w:rsid w:val="00E86E2C"/>
    <w:rsid w:val="00E94E84"/>
    <w:rsid w:val="00E963B5"/>
    <w:rsid w:val="00EB0A5A"/>
    <w:rsid w:val="00EB1EDD"/>
    <w:rsid w:val="00EC196D"/>
    <w:rsid w:val="00EC3060"/>
    <w:rsid w:val="00EC5B5A"/>
    <w:rsid w:val="00ED12AD"/>
    <w:rsid w:val="00ED17AD"/>
    <w:rsid w:val="00EE2D2B"/>
    <w:rsid w:val="00EF1C85"/>
    <w:rsid w:val="00EF1FFF"/>
    <w:rsid w:val="00F00C2C"/>
    <w:rsid w:val="00F01F0D"/>
    <w:rsid w:val="00F205F9"/>
    <w:rsid w:val="00F266B2"/>
    <w:rsid w:val="00F27603"/>
    <w:rsid w:val="00F3296E"/>
    <w:rsid w:val="00F53D21"/>
    <w:rsid w:val="00F54F10"/>
    <w:rsid w:val="00F5696E"/>
    <w:rsid w:val="00F711AA"/>
    <w:rsid w:val="00F71A7B"/>
    <w:rsid w:val="00F734AE"/>
    <w:rsid w:val="00F74F18"/>
    <w:rsid w:val="00F801EF"/>
    <w:rsid w:val="00F84151"/>
    <w:rsid w:val="00F86C54"/>
    <w:rsid w:val="00F9176F"/>
    <w:rsid w:val="00F94B4D"/>
    <w:rsid w:val="00F97425"/>
    <w:rsid w:val="00F97903"/>
    <w:rsid w:val="00FA13D3"/>
    <w:rsid w:val="00FA74B2"/>
    <w:rsid w:val="00FB2209"/>
    <w:rsid w:val="00FB29BB"/>
    <w:rsid w:val="00FB2A53"/>
    <w:rsid w:val="00FB3EBE"/>
    <w:rsid w:val="00FB4005"/>
    <w:rsid w:val="00FB6001"/>
    <w:rsid w:val="00FC7861"/>
    <w:rsid w:val="00FE226B"/>
    <w:rsid w:val="00FE5D2A"/>
    <w:rsid w:val="00FE709B"/>
    <w:rsid w:val="00FF1758"/>
    <w:rsid w:val="00FF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4B5F38F"/>
  <w15:docId w15:val="{7D0B6184-C1C1-4E0D-96D8-4A2B26251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2FB"/>
    <w:rPr>
      <w:rFonts w:ascii="Calibri" w:eastAsia="Calibri" w:hAnsi="Calibri" w:cs="Times New Roman"/>
      <w:sz w:val="24"/>
      <w:szCs w:val="24"/>
      <w:lang w:val="en-US"/>
    </w:rPr>
  </w:style>
  <w:style w:type="paragraph" w:styleId="Ttulo1">
    <w:name w:val="heading 1"/>
    <w:basedOn w:val="Normal"/>
    <w:next w:val="Textoindependiente"/>
    <w:qFormat/>
    <w:rsid w:val="006C41F6"/>
    <w:pPr>
      <w:keepNext/>
      <w:keepLines/>
      <w:widowControl w:val="0"/>
      <w:numPr>
        <w:numId w:val="4"/>
      </w:numPr>
      <w:adjustRightInd w:val="0"/>
      <w:spacing w:before="600" w:after="120" w:line="360" w:lineRule="atLeast"/>
      <w:textAlignment w:val="baseline"/>
      <w:outlineLvl w:val="0"/>
    </w:pPr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Ttulo2">
    <w:name w:val="heading 2"/>
    <w:basedOn w:val="Normal"/>
    <w:next w:val="Textoindependiente"/>
    <w:link w:val="Ttulo2Car"/>
    <w:qFormat/>
    <w:rsid w:val="006C41F6"/>
    <w:pPr>
      <w:keepNext/>
      <w:widowControl w:val="0"/>
      <w:numPr>
        <w:ilvl w:val="1"/>
        <w:numId w:val="4"/>
      </w:numPr>
      <w:adjustRightInd w:val="0"/>
      <w:spacing w:before="360" w:after="120" w:line="360" w:lineRule="atLeast"/>
      <w:textAlignment w:val="baseline"/>
      <w:outlineLvl w:val="1"/>
    </w:pPr>
    <w:rPr>
      <w:rFonts w:ascii="LEGO Chalet 60" w:eastAsia="Times New Roman" w:hAnsi="LEGO Chalet 60" w:cs="Arial"/>
      <w:b/>
      <w:szCs w:val="20"/>
      <w:lang w:val="en-GB" w:eastAsia="da-DK"/>
    </w:rPr>
  </w:style>
  <w:style w:type="paragraph" w:styleId="Ttulo3">
    <w:name w:val="heading 3"/>
    <w:basedOn w:val="Normal"/>
    <w:next w:val="Normal"/>
    <w:link w:val="Ttulo3Car"/>
    <w:qFormat/>
    <w:rsid w:val="006C41F6"/>
    <w:pPr>
      <w:keepNext/>
      <w:widowControl w:val="0"/>
      <w:numPr>
        <w:ilvl w:val="2"/>
        <w:numId w:val="4"/>
      </w:numPr>
      <w:adjustRightInd w:val="0"/>
      <w:spacing w:before="240" w:after="120" w:line="360" w:lineRule="atLeast"/>
      <w:textAlignment w:val="baseline"/>
      <w:outlineLvl w:val="2"/>
    </w:pPr>
    <w:rPr>
      <w:rFonts w:ascii="LEGO Chalet 60" w:eastAsia="Times New Roman" w:hAnsi="LEGO Chalet 60"/>
      <w:b/>
      <w:sz w:val="20"/>
      <w:szCs w:val="20"/>
      <w:lang w:eastAsia="da-DK"/>
    </w:rPr>
  </w:style>
  <w:style w:type="paragraph" w:styleId="Ttulo4">
    <w:name w:val="heading 4"/>
    <w:basedOn w:val="Normal"/>
    <w:next w:val="Normal"/>
    <w:link w:val="Ttulo4Car"/>
    <w:qFormat/>
    <w:rsid w:val="006C41F6"/>
    <w:pPr>
      <w:keepNext/>
      <w:widowControl w:val="0"/>
      <w:numPr>
        <w:ilvl w:val="3"/>
        <w:numId w:val="4"/>
      </w:numPr>
      <w:adjustRightInd w:val="0"/>
      <w:spacing w:before="240" w:after="60" w:line="360" w:lineRule="atLeast"/>
      <w:textAlignment w:val="baseline"/>
      <w:outlineLvl w:val="3"/>
    </w:pPr>
    <w:rPr>
      <w:rFonts w:ascii="LEGO Chalet 60" w:eastAsia="Times New Roman" w:hAnsi="LEGO Chalet 60"/>
      <w:b/>
      <w:i/>
      <w:sz w:val="20"/>
      <w:szCs w:val="20"/>
      <w:lang w:eastAsia="da-DK"/>
    </w:rPr>
  </w:style>
  <w:style w:type="paragraph" w:styleId="Ttulo5">
    <w:name w:val="heading 5"/>
    <w:basedOn w:val="Normal"/>
    <w:next w:val="Normal"/>
    <w:link w:val="Ttulo5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4"/>
    </w:pPr>
    <w:rPr>
      <w:rFonts w:ascii="Arial" w:eastAsia="Times New Roman" w:hAnsi="Arial"/>
      <w:sz w:val="22"/>
      <w:szCs w:val="20"/>
      <w:lang w:val="da-DK" w:eastAsia="da-DK"/>
    </w:rPr>
  </w:style>
  <w:style w:type="paragraph" w:styleId="Ttulo6">
    <w:name w:val="heading 6"/>
    <w:basedOn w:val="Normal"/>
    <w:next w:val="Normal"/>
    <w:link w:val="Ttulo6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5"/>
    </w:pPr>
    <w:rPr>
      <w:rFonts w:ascii="Arial" w:eastAsia="Times New Roman" w:hAnsi="Arial"/>
      <w:i/>
      <w:sz w:val="22"/>
      <w:szCs w:val="20"/>
      <w:lang w:val="da-DK" w:eastAsia="da-DK"/>
    </w:rPr>
  </w:style>
  <w:style w:type="paragraph" w:styleId="Ttulo7">
    <w:name w:val="heading 7"/>
    <w:basedOn w:val="Normal"/>
    <w:next w:val="Normal"/>
    <w:link w:val="Ttulo7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  <w:rPr>
      <w:rFonts w:ascii="Arial" w:eastAsia="Times New Roman" w:hAnsi="Arial"/>
      <w:sz w:val="20"/>
      <w:szCs w:val="20"/>
      <w:lang w:val="da-DK" w:eastAsia="da-DK"/>
    </w:rPr>
  </w:style>
  <w:style w:type="paragraph" w:styleId="Ttulo8">
    <w:name w:val="heading 8"/>
    <w:basedOn w:val="Normal"/>
    <w:next w:val="Normal"/>
    <w:link w:val="Ttulo8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7"/>
    </w:pPr>
    <w:rPr>
      <w:rFonts w:ascii="Arial" w:eastAsia="Times New Roman" w:hAnsi="Arial"/>
      <w:i/>
      <w:sz w:val="20"/>
      <w:szCs w:val="20"/>
      <w:lang w:val="da-DK" w:eastAsia="da-DK"/>
    </w:rPr>
  </w:style>
  <w:style w:type="paragraph" w:styleId="Ttulo9">
    <w:name w:val="heading 9"/>
    <w:basedOn w:val="Normal"/>
    <w:next w:val="Normal"/>
    <w:link w:val="Ttulo9Car"/>
    <w:qFormat/>
    <w:rsid w:val="006722FB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eastAsia="Times New Roman" w:hAnsi="Arial"/>
      <w:i/>
      <w:sz w:val="18"/>
      <w:szCs w:val="20"/>
      <w:lang w:val="da-DK" w:eastAsia="da-DK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ppendix">
    <w:name w:val="Appendix"/>
    <w:basedOn w:val="Normal"/>
    <w:next w:val="Textoindependiente"/>
    <w:link w:val="Heading1Char"/>
    <w:qFormat/>
    <w:rsid w:val="006C41F6"/>
    <w:pPr>
      <w:keepNext/>
      <w:keepLines/>
      <w:widowControl w:val="0"/>
      <w:adjustRightInd w:val="0"/>
      <w:spacing w:before="600" w:after="120" w:line="360" w:lineRule="atLeast"/>
      <w:textAlignment w:val="baseline"/>
      <w:outlineLvl w:val="0"/>
    </w:pPr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character" w:customStyle="1" w:styleId="Heading1Char">
    <w:name w:val="Heading 1 Char"/>
    <w:basedOn w:val="Fuentedeprrafopredeter"/>
    <w:link w:val="Appendix"/>
    <w:rsid w:val="006C41F6"/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Textoindependiente">
    <w:name w:val="Body Text"/>
    <w:basedOn w:val="Normal"/>
    <w:link w:val="TextoindependienteCar"/>
    <w:rsid w:val="006C41F6"/>
    <w:pPr>
      <w:keepLines/>
      <w:widowControl w:val="0"/>
      <w:adjustRightInd w:val="0"/>
      <w:spacing w:after="60" w:line="240" w:lineRule="auto"/>
      <w:textAlignment w:val="baseline"/>
    </w:pPr>
    <w:rPr>
      <w:rFonts w:ascii="LEGO Chalet 60" w:eastAsia="Times New Roman" w:hAnsi="LEGO Chalet 60" w:cs="Arial"/>
      <w:sz w:val="22"/>
      <w:szCs w:val="20"/>
      <w:lang w:eastAsia="da-DK"/>
    </w:rPr>
  </w:style>
  <w:style w:type="character" w:customStyle="1" w:styleId="TextoindependienteCar">
    <w:name w:val="Texto independiente Car"/>
    <w:basedOn w:val="Fuentedeprrafopredeter"/>
    <w:link w:val="Textoindependiente"/>
    <w:rsid w:val="006C41F6"/>
    <w:rPr>
      <w:rFonts w:ascii="LEGO Chalet 60" w:eastAsia="Times New Roman" w:hAnsi="LEGO Chalet 60" w:cs="Arial"/>
      <w:szCs w:val="20"/>
      <w:lang w:val="en-US" w:eastAsia="da-DK"/>
    </w:rPr>
  </w:style>
  <w:style w:type="character" w:customStyle="1" w:styleId="Ttulo2Car">
    <w:name w:val="Título 2 Car"/>
    <w:basedOn w:val="Fuentedeprrafopredeter"/>
    <w:link w:val="Ttulo2"/>
    <w:rsid w:val="006C41F6"/>
    <w:rPr>
      <w:rFonts w:ascii="LEGO Chalet 60" w:eastAsia="Times New Roman" w:hAnsi="LEGO Chalet 60" w:cs="Arial"/>
      <w:b/>
      <w:sz w:val="24"/>
      <w:szCs w:val="20"/>
      <w:lang w:val="en-GB" w:eastAsia="da-DK"/>
    </w:rPr>
  </w:style>
  <w:style w:type="paragraph" w:customStyle="1" w:styleId="Tabelofcontekstheadline">
    <w:name w:val="Tabel of contekst (headline)"/>
    <w:basedOn w:val="Normal"/>
    <w:rsid w:val="006C41F6"/>
    <w:pPr>
      <w:keepNext/>
      <w:keepLines/>
      <w:widowControl w:val="0"/>
      <w:adjustRightInd w:val="0"/>
      <w:spacing w:before="960" w:after="240" w:line="360" w:lineRule="atLeast"/>
      <w:textAlignment w:val="baseline"/>
      <w:outlineLvl w:val="0"/>
    </w:pPr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customStyle="1" w:styleId="Tabelofconteksttext">
    <w:name w:val="Tabel of contekst (text)"/>
    <w:basedOn w:val="TDC1"/>
    <w:rsid w:val="006C41F6"/>
    <w:pPr>
      <w:widowControl w:val="0"/>
      <w:tabs>
        <w:tab w:val="left" w:pos="600"/>
        <w:tab w:val="right" w:leader="dot" w:pos="9923"/>
      </w:tabs>
      <w:adjustRightInd w:val="0"/>
      <w:spacing w:before="120" w:after="20" w:line="240" w:lineRule="auto"/>
      <w:jc w:val="both"/>
      <w:textAlignment w:val="baseline"/>
    </w:pPr>
    <w:rPr>
      <w:rFonts w:ascii="LEGO Chalet 60" w:eastAsia="Times New Roman" w:hAnsi="LEGO Chalet 60"/>
      <w:noProof/>
      <w:sz w:val="22"/>
      <w:szCs w:val="20"/>
      <w:lang w:eastAsia="da-DK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6C41F6"/>
    <w:pPr>
      <w:spacing w:after="100"/>
    </w:pPr>
  </w:style>
  <w:style w:type="paragraph" w:customStyle="1" w:styleId="RevisionHistory">
    <w:name w:val="Revision History"/>
    <w:basedOn w:val="Ttulo1"/>
    <w:link w:val="RevisionHistoryTegn"/>
    <w:qFormat/>
    <w:rsid w:val="006C41F6"/>
    <w:pPr>
      <w:numPr>
        <w:numId w:val="0"/>
      </w:numPr>
      <w:spacing w:before="960"/>
    </w:pPr>
  </w:style>
  <w:style w:type="paragraph" w:customStyle="1" w:styleId="Titel1">
    <w:name w:val="Titel 1"/>
    <w:basedOn w:val="Normal"/>
    <w:qFormat/>
    <w:rsid w:val="006C41F6"/>
    <w:pPr>
      <w:widowControl w:val="0"/>
      <w:adjustRightInd w:val="0"/>
      <w:spacing w:after="240" w:line="360" w:lineRule="atLeast"/>
      <w:ind w:left="1418" w:right="-40"/>
      <w:jc w:val="center"/>
      <w:textAlignment w:val="baseline"/>
    </w:pPr>
    <w:rPr>
      <w:rFonts w:ascii="LEGO Chalet 60" w:eastAsia="Times New Roman" w:hAnsi="LEGO Chalet 60"/>
      <w:b/>
      <w:sz w:val="32"/>
      <w:szCs w:val="32"/>
      <w:lang w:val="en-GB" w:eastAsia="da-DK"/>
    </w:rPr>
  </w:style>
  <w:style w:type="paragraph" w:customStyle="1" w:styleId="Titel2">
    <w:name w:val="Titel 2"/>
    <w:basedOn w:val="Normal"/>
    <w:qFormat/>
    <w:rsid w:val="006C41F6"/>
    <w:pPr>
      <w:widowControl w:val="0"/>
      <w:adjustRightInd w:val="0"/>
      <w:spacing w:after="0" w:line="360" w:lineRule="atLeast"/>
      <w:ind w:left="1418" w:right="-40"/>
      <w:jc w:val="center"/>
      <w:textAlignment w:val="baseline"/>
    </w:pPr>
    <w:rPr>
      <w:rFonts w:ascii="LEGO Chalet 60" w:eastAsia="Times New Roman" w:hAnsi="LEGO Chalet 60"/>
      <w:b/>
      <w:sz w:val="32"/>
      <w:szCs w:val="32"/>
      <w:lang w:val="en-GB" w:eastAsia="da-DK"/>
    </w:rPr>
  </w:style>
  <w:style w:type="character" w:customStyle="1" w:styleId="Ttulo3Car">
    <w:name w:val="Título 3 Car"/>
    <w:basedOn w:val="Fuentedeprrafopredeter"/>
    <w:link w:val="Ttulo3"/>
    <w:rsid w:val="006C41F6"/>
    <w:rPr>
      <w:rFonts w:ascii="LEGO Chalet 60" w:eastAsia="Times New Roman" w:hAnsi="LEGO Chalet 60" w:cs="Times New Roman"/>
      <w:b/>
      <w:sz w:val="20"/>
      <w:szCs w:val="20"/>
      <w:lang w:eastAsia="da-DK"/>
    </w:rPr>
  </w:style>
  <w:style w:type="character" w:customStyle="1" w:styleId="Ttulo4Car">
    <w:name w:val="Título 4 Car"/>
    <w:basedOn w:val="Fuentedeprrafopredeter"/>
    <w:link w:val="Ttulo4"/>
    <w:rsid w:val="006C41F6"/>
    <w:rPr>
      <w:rFonts w:ascii="LEGO Chalet 60" w:eastAsia="Times New Roman" w:hAnsi="LEGO Chalet 60" w:cs="Times New Roman"/>
      <w:b/>
      <w:i/>
      <w:sz w:val="20"/>
      <w:szCs w:val="20"/>
      <w:lang w:eastAsia="da-DK"/>
    </w:rPr>
  </w:style>
  <w:style w:type="paragraph" w:customStyle="1" w:styleId="Brdteksttabel">
    <w:name w:val="Brødtekst tabel"/>
    <w:basedOn w:val="Textoindependiente"/>
    <w:link w:val="BrdteksttabelTegn"/>
    <w:rsid w:val="006C41F6"/>
    <w:pPr>
      <w:spacing w:before="60" w:after="0"/>
    </w:pPr>
    <w:rPr>
      <w:sz w:val="20"/>
    </w:rPr>
  </w:style>
  <w:style w:type="paragraph" w:customStyle="1" w:styleId="Bluetext">
    <w:name w:val="Blue text"/>
    <w:basedOn w:val="Normal"/>
    <w:next w:val="Textoindependiente"/>
    <w:link w:val="BluetextTegn"/>
    <w:rsid w:val="006C41F6"/>
    <w:pPr>
      <w:widowControl w:val="0"/>
      <w:adjustRightInd w:val="0"/>
      <w:spacing w:after="60" w:line="240" w:lineRule="auto"/>
      <w:textAlignment w:val="baseline"/>
    </w:pPr>
    <w:rPr>
      <w:rFonts w:ascii="Arial" w:hAnsi="Arial" w:cs="Arial"/>
      <w:i/>
      <w:color w:val="0000FF"/>
      <w:sz w:val="22"/>
      <w:lang w:val="en-GB" w:eastAsia="da-DK"/>
    </w:rPr>
  </w:style>
  <w:style w:type="character" w:customStyle="1" w:styleId="Ttulo5Car">
    <w:name w:val="Título 5 Car"/>
    <w:basedOn w:val="Fuentedeprrafopredeter"/>
    <w:link w:val="Ttulo5"/>
    <w:rsid w:val="006722FB"/>
    <w:rPr>
      <w:rFonts w:ascii="Arial" w:eastAsia="Times New Roman" w:hAnsi="Arial" w:cs="Times New Roman"/>
      <w:szCs w:val="20"/>
      <w:lang w:eastAsia="da-DK"/>
    </w:rPr>
  </w:style>
  <w:style w:type="character" w:customStyle="1" w:styleId="Ttulo6Car">
    <w:name w:val="Título 6 Car"/>
    <w:basedOn w:val="Fuentedeprrafopredeter"/>
    <w:link w:val="Ttulo6"/>
    <w:rsid w:val="006722FB"/>
    <w:rPr>
      <w:rFonts w:ascii="Arial" w:eastAsia="Times New Roman" w:hAnsi="Arial" w:cs="Times New Roman"/>
      <w:i/>
      <w:szCs w:val="20"/>
      <w:lang w:eastAsia="da-DK"/>
    </w:rPr>
  </w:style>
  <w:style w:type="character" w:customStyle="1" w:styleId="Ttulo7Car">
    <w:name w:val="Título 7 Car"/>
    <w:basedOn w:val="Fuentedeprrafopredeter"/>
    <w:link w:val="Ttulo7"/>
    <w:rsid w:val="006722FB"/>
    <w:rPr>
      <w:rFonts w:ascii="Arial" w:eastAsia="Times New Roman" w:hAnsi="Arial" w:cs="Times New Roman"/>
      <w:sz w:val="20"/>
      <w:szCs w:val="20"/>
      <w:lang w:eastAsia="da-DK"/>
    </w:rPr>
  </w:style>
  <w:style w:type="character" w:customStyle="1" w:styleId="Ttulo8Car">
    <w:name w:val="Título 8 Car"/>
    <w:basedOn w:val="Fuentedeprrafopredeter"/>
    <w:link w:val="Ttulo8"/>
    <w:rsid w:val="006722FB"/>
    <w:rPr>
      <w:rFonts w:ascii="Arial" w:eastAsia="Times New Roman" w:hAnsi="Arial" w:cs="Times New Roman"/>
      <w:i/>
      <w:sz w:val="20"/>
      <w:szCs w:val="20"/>
      <w:lang w:eastAsia="da-DK"/>
    </w:rPr>
  </w:style>
  <w:style w:type="character" w:customStyle="1" w:styleId="Ttulo9Car">
    <w:name w:val="Título 9 Car"/>
    <w:basedOn w:val="Fuentedeprrafopredeter"/>
    <w:link w:val="Ttulo9"/>
    <w:rsid w:val="006722FB"/>
    <w:rPr>
      <w:rFonts w:ascii="Arial" w:eastAsia="Times New Roman" w:hAnsi="Arial" w:cs="Times New Roman"/>
      <w:i/>
      <w:sz w:val="18"/>
      <w:szCs w:val="20"/>
      <w:lang w:eastAsia="da-DK"/>
    </w:rPr>
  </w:style>
  <w:style w:type="paragraph" w:styleId="Piedepgina">
    <w:name w:val="footer"/>
    <w:basedOn w:val="Normal"/>
    <w:link w:val="PiedepginaCar"/>
    <w:uiPriority w:val="99"/>
    <w:rsid w:val="006722FB"/>
    <w:pPr>
      <w:widowControl w:val="0"/>
      <w:tabs>
        <w:tab w:val="center" w:pos="4819"/>
        <w:tab w:val="right" w:pos="9638"/>
      </w:tabs>
      <w:adjustRightInd w:val="0"/>
      <w:spacing w:after="0" w:line="360" w:lineRule="atLeast"/>
      <w:jc w:val="both"/>
      <w:textAlignment w:val="baseline"/>
    </w:pPr>
    <w:rPr>
      <w:rFonts w:ascii="Arial" w:eastAsia="Times New Roman" w:hAnsi="Arial"/>
      <w:sz w:val="18"/>
      <w:szCs w:val="20"/>
      <w:lang w:val="da-DK" w:eastAsia="da-DK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22FB"/>
    <w:rPr>
      <w:rFonts w:ascii="Arial" w:eastAsia="Times New Roman" w:hAnsi="Arial" w:cs="Times New Roman"/>
      <w:sz w:val="18"/>
      <w:szCs w:val="20"/>
      <w:lang w:eastAsia="da-DK"/>
    </w:rPr>
  </w:style>
  <w:style w:type="character" w:customStyle="1" w:styleId="BluetextTegn">
    <w:name w:val="Blue text Tegn"/>
    <w:basedOn w:val="Fuentedeprrafopredeter"/>
    <w:link w:val="Bluetext"/>
    <w:rsid w:val="006722FB"/>
    <w:rPr>
      <w:rFonts w:ascii="Arial" w:eastAsia="Calibri" w:hAnsi="Arial" w:cs="Arial"/>
      <w:i/>
      <w:color w:val="0000FF"/>
      <w:szCs w:val="24"/>
      <w:lang w:val="en-GB" w:eastAsia="da-DK"/>
    </w:rPr>
  </w:style>
  <w:style w:type="character" w:customStyle="1" w:styleId="BrdteksttabelTegn">
    <w:name w:val="Brødtekst tabel Tegn"/>
    <w:basedOn w:val="TextoindependienteCar"/>
    <w:link w:val="Brdteksttabel"/>
    <w:rsid w:val="006722FB"/>
    <w:rPr>
      <w:rFonts w:ascii="LEGO Chalet 60" w:eastAsia="Times New Roman" w:hAnsi="LEGO Chalet 60" w:cs="Arial"/>
      <w:sz w:val="20"/>
      <w:szCs w:val="20"/>
      <w:lang w:val="en-US" w:eastAsia="da-DK"/>
    </w:rPr>
  </w:style>
  <w:style w:type="character" w:customStyle="1" w:styleId="RevisionHistoryTegn">
    <w:name w:val="Revision History Tegn"/>
    <w:basedOn w:val="Heading1Char"/>
    <w:link w:val="RevisionHistory"/>
    <w:rsid w:val="006722FB"/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Encabezado">
    <w:name w:val="header"/>
    <w:basedOn w:val="Normal"/>
    <w:link w:val="EncabezadoCar"/>
    <w:uiPriority w:val="99"/>
    <w:unhideWhenUsed/>
    <w:rsid w:val="006722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22FB"/>
    <w:rPr>
      <w:rFonts w:ascii="Calibri" w:eastAsia="Calibri" w:hAnsi="Calibri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1E8D"/>
    <w:rPr>
      <w:rFonts w:ascii="Tahoma" w:eastAsia="Calibri" w:hAnsi="Tahoma" w:cs="Tahoma"/>
      <w:sz w:val="16"/>
      <w:szCs w:val="16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B743FA"/>
    <w:rPr>
      <w:color w:val="808080"/>
    </w:rPr>
  </w:style>
  <w:style w:type="table" w:styleId="Tablaconcuadrcula">
    <w:name w:val="Table Grid"/>
    <w:basedOn w:val="Tablanormal"/>
    <w:uiPriority w:val="1"/>
    <w:rsid w:val="004C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45B8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D4003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zh-CN"/>
    </w:rPr>
  </w:style>
  <w:style w:type="character" w:styleId="Hipervnculo">
    <w:name w:val="Hyperlink"/>
    <w:basedOn w:val="Fuentedeprrafopredeter"/>
    <w:uiPriority w:val="99"/>
    <w:unhideWhenUsed/>
    <w:rsid w:val="009325D2"/>
    <w:rPr>
      <w:color w:val="0000FF" w:themeColor="hyperlink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9325D2"/>
    <w:pPr>
      <w:spacing w:after="0" w:line="240" w:lineRule="auto"/>
    </w:pPr>
    <w:rPr>
      <w:rFonts w:eastAsiaTheme="minorEastAsia" w:cs="Consolas"/>
      <w:sz w:val="22"/>
      <w:szCs w:val="21"/>
      <w:lang w:eastAsia="zh-CN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25D2"/>
    <w:rPr>
      <w:rFonts w:ascii="Calibri" w:eastAsiaTheme="minorEastAsia" w:hAnsi="Calibri" w:cs="Consolas"/>
      <w:szCs w:val="21"/>
      <w:lang w:val="en-US" w:eastAsia="zh-CN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F74F18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763E3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D44FB8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5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uizD1@schneider.com" TargetMode="External"/><Relationship Id="rId18" Type="http://schemas.openxmlformats.org/officeDocument/2006/relationships/hyperlink" Target="mailto:mexicotlcs@schneider.com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yperlink" Target="mailto:LOM_Import_Team@lego.com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yperlink" Target="mailto:RuizD1@schneider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LOM_Import_Team@lego.com" TargetMode="External"/><Relationship Id="rId20" Type="http://schemas.openxmlformats.org/officeDocument/2006/relationships/hyperlink" Target="mailto:LOM_Import_Team@lego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avilad@schneider.com" TargetMode="External"/><Relationship Id="rId23" Type="http://schemas.openxmlformats.org/officeDocument/2006/relationships/package" Target="embeddings/Microsoft_Word_Document.docx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avilad@schneider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exicotlcs@schneider.com" TargetMode="External"/><Relationship Id="rId22" Type="http://schemas.openxmlformats.org/officeDocument/2006/relationships/image" Target="media/image2.emf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05EC19739349278D9EC3BC860F0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039F8-F451-448D-BDC6-12276A5C9D1C}"/>
      </w:docPartPr>
      <w:docPartBody>
        <w:p w:rsidR="00E405B7" w:rsidRDefault="00DE341C">
          <w:r w:rsidRPr="004A0F2E">
            <w:rPr>
              <w:rStyle w:val="Textodelmarcadordeposicin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GO Chalet 60">
    <w:altName w:val="Arial"/>
    <w:panose1 w:val="00000000000000000000"/>
    <w:charset w:val="00"/>
    <w:family w:val="modern"/>
    <w:notTrueType/>
    <w:pitch w:val="variable"/>
    <w:sig w:usb0="A00002AF" w:usb1="5000204A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41C"/>
    <w:rsid w:val="000D3CE7"/>
    <w:rsid w:val="001E0603"/>
    <w:rsid w:val="0034670E"/>
    <w:rsid w:val="003C5AF4"/>
    <w:rsid w:val="003F1CDB"/>
    <w:rsid w:val="005903C1"/>
    <w:rsid w:val="005A0CEC"/>
    <w:rsid w:val="008E7B66"/>
    <w:rsid w:val="009022F7"/>
    <w:rsid w:val="00976AD7"/>
    <w:rsid w:val="009C33C1"/>
    <w:rsid w:val="00B54398"/>
    <w:rsid w:val="00B73ABE"/>
    <w:rsid w:val="00BC69ED"/>
    <w:rsid w:val="00C409C1"/>
    <w:rsid w:val="00D063B4"/>
    <w:rsid w:val="00DE341C"/>
    <w:rsid w:val="00E405B7"/>
    <w:rsid w:val="00EB47D2"/>
    <w:rsid w:val="00F14269"/>
    <w:rsid w:val="00F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B7"/>
    <w:rPr>
      <w:rFonts w:cs="Times New Roman"/>
      <w:sz w:val="3276"/>
      <w:szCs w:val="327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E341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80ECF469BF47BD6C5B32BDA22CFF" ma:contentTypeVersion="13" ma:contentTypeDescription="Opret et nyt dokument." ma:contentTypeScope="" ma:versionID="fd0bdc94c3252ca832d64649ef0552af">
  <xsd:schema xmlns:xsd="http://www.w3.org/2001/XMLSchema" xmlns:xs="http://www.w3.org/2001/XMLSchema" xmlns:p="http://schemas.microsoft.com/office/2006/metadata/properties" xmlns:ns1="http://schemas.microsoft.com/sharepoint/v3" xmlns:ns3="9ed8ee20-4b73-405f-a2f2-a25b2b24d52f" xmlns:ns4="2e9a1a3b-c96c-43b6-b376-b09ed0d4578d" targetNamespace="http://schemas.microsoft.com/office/2006/metadata/properties" ma:root="true" ma:fieldsID="ca83dda1c2c3b0ebe038c869eb01cace" ns1:_="" ns3:_="" ns4:_="">
    <xsd:import namespace="http://schemas.microsoft.com/sharepoint/v3"/>
    <xsd:import namespace="9ed8ee20-4b73-405f-a2f2-a25b2b24d52f"/>
    <xsd:import namespace="2e9a1a3b-c96c-43b6-b376-b09ed0d45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8ee20-4b73-405f-a2f2-a25b2b24d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a1a3b-c96c-43b6-b376-b09ed0d45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Release_x0020_status xmlns="d781f92a-a2a0-4a8f-bc69-7a8fe2e26f19">Draft</Release_x0020_status>
    <Editors xmlns="d781f92a-a2a0-4a8f-bc69-7a8fe2e26f19">
      <UserInfo>
        <DisplayName>Troels Hoffmann</DisplayName>
        <AccountId>908</AccountId>
        <AccountType/>
      </UserInfo>
      <UserInfo>
        <DisplayName>Winnie Fedders</DisplayName>
        <AccountId>4622</AccountId>
        <AccountType/>
      </UserInfo>
      <UserInfo>
        <DisplayName>Ebbe Yderstræde</DisplayName>
        <AccountId>5364</AccountId>
        <AccountType/>
      </UserInfo>
      <UserInfo>
        <DisplayName>Tobias Reder</DisplayName>
        <AccountId>13964</AccountId>
        <AccountType/>
      </UserInfo>
      <UserInfo>
        <DisplayName>LEGO\dkTobRed</DisplayName>
        <AccountId>13964</AccountId>
        <AccountType/>
      </UserInfo>
    </Editors>
    <DLCPolicyLabelClientValue xmlns="ed281c73-9f5b-46ec-ba73-56e4ffe6c6ba">{_UIVersionString}</DLCPolicyLabelClientValue>
    <Readers xmlns="d781f92a-a2a0-4a8f-bc69-7a8fe2e26f19">
      <UserInfo>
        <DisplayName/>
        <AccountId xsi:nil="true"/>
        <AccountType/>
      </UserInfo>
    </Readers>
    <Document_x0020_owner xmlns="d781f92a-a2a0-4a8f-bc69-7a8fe2e26f19">
      <UserInfo>
        <DisplayName>Sheela Kanth</DisplayName>
        <AccountId>4337</AccountId>
        <AccountType/>
      </UserInfo>
    </Document_x0020_owner>
    <DLCPolicyLabelLock xmlns="ed281c73-9f5b-46ec-ba73-56e4ffe6c6ba" xsi:nil="true"/>
    <_dlc_DocId xmlns="d781f92a-a2a0-4a8f-bc69-7a8fe2e26f19">DOCREP-10-178</_dlc_DocId>
    <_dlc_DocIdUrl xmlns="d781f92a-a2a0-4a8f-bc69-7a8fe2e26f19">
      <Url>http://collaboration.corp.lego.com/docs/BusinessProcess/DocRep/_layouts/DocIdRedir.aspx?ID=DOCREP-10-178</Url>
      <Description>DOCREP-10-178</Description>
    </_dlc_DocIdUrl>
    <DLCPolicyLabelValue xmlns="ed281c73-9f5b-46ec-ba73-56e4ffe6c6ba">4.0</DLCPolicyLabelValue>
    <Send_x0020_Alert xmlns="ed281c73-9f5b-46ec-ba73-56e4ffe6c6ba">false</Send_x0020_Alert>
    <Alert_x0020_Receivers xmlns="ed281c73-9f5b-46ec-ba73-56e4ffe6c6ba">
      <UserInfo>
        <DisplayName/>
        <AccountId xsi:nil="true"/>
        <AccountType/>
      </UserInfo>
    </Alert_x0020_Receiv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77C6-1ABF-488A-9E81-3750C9579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8ee20-4b73-405f-a2f2-a25b2b24d52f"/>
    <ds:schemaRef ds:uri="2e9a1a3b-c96c-43b6-b376-b09ed0d45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3628C0-B566-45E4-94BC-B9BF618F3667}">
  <ds:schemaRefs>
    <ds:schemaRef ds:uri="http://schemas.microsoft.com/office/2006/metadata/properties"/>
    <ds:schemaRef ds:uri="d781f92a-a2a0-4a8f-bc69-7a8fe2e26f19"/>
    <ds:schemaRef ds:uri="ed281c73-9f5b-46ec-ba73-56e4ffe6c6ba"/>
  </ds:schemaRefs>
</ds:datastoreItem>
</file>

<file path=customXml/itemProps3.xml><?xml version="1.0" encoding="utf-8"?>
<ds:datastoreItem xmlns:ds="http://schemas.openxmlformats.org/officeDocument/2006/customXml" ds:itemID="{E4835D4D-F145-489E-A938-7B67D932D4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B9655-6656-4E0C-80B2-93A0519E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Guideline of delivering Raw Material to LEGO in Mexico from Europe and using as INCOTERM FCA</vt:lpstr>
      <vt:lpstr>Guideline of delivering Raw Material to LEGO in Mexico from Europe and using as INCOTERM FCA</vt:lpstr>
    </vt:vector>
  </TitlesOfParts>
  <Company>LEGO System A/S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 of delivering Pboxes, lids &amp; bricks to LEGO Operaciones in Mexico from Truvant US and using as INCOTERM FCA</dc:title>
  <dc:subject/>
  <dc:creator>dkkarhan</dc:creator>
  <cp:keywords/>
  <dc:description>Version 1.4</dc:description>
  <cp:lastModifiedBy>Jhoana Perez</cp:lastModifiedBy>
  <cp:revision>7</cp:revision>
  <cp:lastPrinted>2020-02-10T19:13:00Z</cp:lastPrinted>
  <dcterms:created xsi:type="dcterms:W3CDTF">2022-05-19T19:18:00Z</dcterms:created>
  <dcterms:modified xsi:type="dcterms:W3CDTF">2024-05-29T21:57:00Z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0x010100DE8880ECF469BF47BD6C5B32BDA22CFF</vt:lpwstr>
  </property>
  <property fmtid="{D5CDD505-2E9C-101B-9397-08002B2CF9AE}" pid="3" name="_dlc_DocIdItemGuid">
    <vt:lpwstr>5c8714ce-cf50-43c2-8492-40fe402b74cb</vt:lpwstr>
  </property>
  <property fmtid="{D5CDD505-2E9C-101B-9397-08002B2CF9AE}" pid="4" name="WorkflowCreationPath">
    <vt:lpwstr>777de165-1c5b-4898-add1-2f2822de1790,4;777de165-1c5b-4898-add1-2f2822de1790,8;777de165-1c5b-4898-add1-2f2822de1790,8;802759cb-cd3b-4d5d-885d-5dc1a6098426,13;802759cb-cd3b-4d5d-885d-5dc1a6098426,15;802759cb-cd3b-4d5d-885d-5dc1a6098426,17;802759cb-cd3b-4d5d</vt:lpwstr>
  </property>
</Properties>
</file>